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E2B63" w14:textId="7B152A7B" w:rsidR="00D356F3" w:rsidRPr="0071229C" w:rsidRDefault="00B31FB2" w:rsidP="0071229C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PREPRAVNÝ PORIADOK</w:t>
      </w:r>
    </w:p>
    <w:p w14:paraId="00833DCD" w14:textId="4059F2DF" w:rsidR="00D356F3" w:rsidRPr="0071229C" w:rsidRDefault="00A13022" w:rsidP="0071229C">
      <w:pPr>
        <w:jc w:val="center"/>
        <w:rPr>
          <w:b/>
          <w:bCs/>
          <w:sz w:val="48"/>
          <w:szCs w:val="72"/>
        </w:rPr>
      </w:pPr>
      <w:r w:rsidRPr="0071229C">
        <w:rPr>
          <w:b/>
          <w:bCs/>
          <w:sz w:val="48"/>
          <w:szCs w:val="72"/>
        </w:rPr>
        <w:t>PRAVIDELNEJ PRÍMESTSKEJ AUTOBUSOVEJ DOPRAVY</w:t>
      </w:r>
      <w:r w:rsidR="0071229C" w:rsidRPr="0071229C">
        <w:rPr>
          <w:b/>
          <w:bCs/>
          <w:sz w:val="48"/>
          <w:szCs w:val="72"/>
        </w:rPr>
        <w:br/>
        <w:t>BBSK</w:t>
      </w:r>
    </w:p>
    <w:p w14:paraId="7EC4A3DC" w14:textId="77777777" w:rsidR="00A13022" w:rsidRDefault="00A13022">
      <w:pPr>
        <w:pStyle w:val="Zkladntext"/>
        <w:rPr>
          <w:b/>
          <w:sz w:val="49"/>
        </w:rPr>
        <w:sectPr w:rsidR="00A13022" w:rsidSect="00F15CC2">
          <w:headerReference w:type="default" r:id="rId8"/>
          <w:type w:val="continuous"/>
          <w:pgSz w:w="11900" w:h="16840"/>
          <w:pgMar w:top="6379" w:right="1300" w:bottom="280" w:left="1280" w:header="708" w:footer="708" w:gutter="0"/>
          <w:cols w:space="708"/>
        </w:sectPr>
      </w:pPr>
    </w:p>
    <w:sdt>
      <w:sdtPr>
        <w:rPr>
          <w:rFonts w:ascii="Cambria" w:eastAsia="Times New Roman" w:hAnsi="Cambria" w:cs="Times New Roman"/>
          <w:color w:val="auto"/>
          <w:sz w:val="22"/>
          <w:szCs w:val="22"/>
          <w:lang w:eastAsia="en-US"/>
        </w:rPr>
        <w:id w:val="8140719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9790AFB" w14:textId="1AB120C6" w:rsidR="00C6060E" w:rsidRDefault="00C6060E" w:rsidP="0017386E">
          <w:pPr>
            <w:pStyle w:val="Hlavikaobsahu"/>
            <w:numPr>
              <w:ilvl w:val="0"/>
              <w:numId w:val="0"/>
            </w:numPr>
          </w:pPr>
          <w:r>
            <w:t>Obsah</w:t>
          </w:r>
        </w:p>
        <w:p w14:paraId="4A372143" w14:textId="6952D03E" w:rsidR="00D84308" w:rsidRDefault="00C6060E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7250250" w:history="1">
            <w:r w:rsidR="00D84308" w:rsidRPr="00C215AF">
              <w:rPr>
                <w:rStyle w:val="Hypertextovprepojenie"/>
                <w:noProof/>
              </w:rPr>
              <w:t>Čl. 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Úvodné ustanovenia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_Toc77250250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- 3 -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4003F15D" w14:textId="6B1E81C7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1" w:history="1">
            <w:r w:rsidR="00D84308" w:rsidRPr="00C215AF">
              <w:rPr>
                <w:rStyle w:val="Hypertextovprepojenie"/>
                <w:noProof/>
              </w:rPr>
              <w:t>Čl. 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Výklad pojmov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_Toc77250251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- 4 -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724F5772" w14:textId="39F8766F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2" w:history="1">
            <w:r w:rsidR="00D84308" w:rsidRPr="00C215AF">
              <w:rPr>
                <w:rStyle w:val="Hypertextovprepojenie"/>
                <w:noProof/>
              </w:rPr>
              <w:t>Čl. III.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Druh a rozsah autobusovej dopravy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_Toc77250252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- 6 -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68DAA85F" w14:textId="4D2E2501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3" w:history="1">
            <w:r w:rsidR="00D84308" w:rsidRPr="00C215AF">
              <w:rPr>
                <w:rStyle w:val="Hypertextovprepojenie"/>
                <w:noProof/>
              </w:rPr>
              <w:t>Čl. IV.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Zmluva o preprave osôb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_Toc77250253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- 6 -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277A3D5F" w14:textId="3E269699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4" w:history="1">
            <w:r w:rsidR="00D84308" w:rsidRPr="00C215AF">
              <w:rPr>
                <w:rStyle w:val="Hypertextovprepojenie"/>
                <w:noProof/>
              </w:rPr>
              <w:t>Čl. V.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Povinnosti dopravcu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_Toc77250254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- 6 -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17913ED4" w14:textId="34184F47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5" w:history="1">
            <w:r w:rsidR="00D84308" w:rsidRPr="00C215AF">
              <w:rPr>
                <w:rStyle w:val="Hypertextovprepojenie"/>
                <w:noProof/>
              </w:rPr>
              <w:t>Čl. VI.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Práva dopravcu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_Toc77250255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- 8 -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3A241246" w14:textId="6FAACF3E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6" w:history="1">
            <w:r w:rsidR="00D84308" w:rsidRPr="00C215AF">
              <w:rPr>
                <w:rStyle w:val="Hypertextovprepojenie"/>
                <w:noProof/>
              </w:rPr>
              <w:t>Čl. VII.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Povinnosti cestujúceho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_Toc77250256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- 8 -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14DDD74E" w14:textId="3656D446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7" w:history="1">
            <w:r w:rsidR="00D84308" w:rsidRPr="00C215AF">
              <w:rPr>
                <w:rStyle w:val="Hypertextovprepojenie"/>
                <w:noProof/>
              </w:rPr>
              <w:t>Čl. VIII.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Práva cestujúceho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_Toc77250257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- 9 -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1D9996F1" w14:textId="4D0CD09E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8" w:history="1">
            <w:r w:rsidR="00D84308" w:rsidRPr="00C215AF">
              <w:rPr>
                <w:rStyle w:val="Hypertextovprepojenie"/>
                <w:noProof/>
              </w:rPr>
              <w:t>Čl. IX.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Práva osôb so zdravotným postihnutím a zníženou pohyblivosťou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_Toc77250258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- 10 -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28405998" w14:textId="196151D1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59" w:history="1">
            <w:r w:rsidR="00D84308" w:rsidRPr="00C215AF">
              <w:rPr>
                <w:rStyle w:val="Hypertextovprepojenie"/>
                <w:noProof/>
              </w:rPr>
              <w:t>Čl. X.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Vylúčenie osôb z prepravy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_Toc77250259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- 11 -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47B9DEFB" w14:textId="2AFC744C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0" w:history="1">
            <w:r w:rsidR="00D84308" w:rsidRPr="00C215AF">
              <w:rPr>
                <w:rStyle w:val="Hypertextovprepojenie"/>
                <w:noProof/>
              </w:rPr>
              <w:t>Čl. XI.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Prepravné doklady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_Toc77250260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- 12 -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40AC16F4" w14:textId="223BCD17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1" w:history="1">
            <w:r w:rsidR="00D84308" w:rsidRPr="00C215AF">
              <w:rPr>
                <w:rStyle w:val="Hypertextovprepojenie"/>
                <w:noProof/>
              </w:rPr>
              <w:t>Čl. XII.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Kontrola prepravných dokladov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_Toc77250261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- 12 -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24F96B54" w14:textId="6ADA7D3A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2" w:history="1">
            <w:r w:rsidR="00D84308" w:rsidRPr="00C215AF">
              <w:rPr>
                <w:rStyle w:val="Hypertextovprepojenie"/>
                <w:noProof/>
              </w:rPr>
              <w:t>Čl. XIII.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Preprava batožiny cestujúceho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_Toc77250262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- 13 -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0F974372" w14:textId="380FD32C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3" w:history="1">
            <w:r w:rsidR="00D84308" w:rsidRPr="00C215AF">
              <w:rPr>
                <w:rStyle w:val="Hypertextovprepojenie"/>
                <w:noProof/>
              </w:rPr>
              <w:t>Čl. XIV.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Straty a nálezy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_Toc77250263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- 15 -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39031C4B" w14:textId="54DCFF73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4" w:history="1">
            <w:r w:rsidR="00D84308" w:rsidRPr="00C215AF">
              <w:rPr>
                <w:rStyle w:val="Hypertextovprepojenie"/>
                <w:noProof/>
              </w:rPr>
              <w:t>Čl. XV.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Mimoriadne udalosti počas prepravy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_Toc77250264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- 15 -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476145B5" w14:textId="10F54BA6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5" w:history="1">
            <w:r w:rsidR="00D84308" w:rsidRPr="00C215AF">
              <w:rPr>
                <w:rStyle w:val="Hypertextovprepojenie"/>
                <w:noProof/>
              </w:rPr>
              <w:t>Čl. XVI.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Reklamačný poriadok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_Toc77250265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- 17 -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79BC1022" w14:textId="7363AAA0" w:rsidR="00D84308" w:rsidRDefault="00E26363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77250266" w:history="1">
            <w:r w:rsidR="00D84308" w:rsidRPr="00C215AF">
              <w:rPr>
                <w:rStyle w:val="Hypertextovprepojenie"/>
                <w:noProof/>
              </w:rPr>
              <w:t>Čl. XVII.</w:t>
            </w:r>
            <w:r w:rsidR="00D84308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D84308" w:rsidRPr="00C215AF">
              <w:rPr>
                <w:rStyle w:val="Hypertextovprepojenie"/>
                <w:noProof/>
              </w:rPr>
              <w:t>Záverečné ustanovenia</w:t>
            </w:r>
            <w:r w:rsidR="00D84308">
              <w:rPr>
                <w:noProof/>
                <w:webHidden/>
              </w:rPr>
              <w:tab/>
            </w:r>
            <w:r w:rsidR="00D84308">
              <w:rPr>
                <w:noProof/>
                <w:webHidden/>
              </w:rPr>
              <w:fldChar w:fldCharType="begin"/>
            </w:r>
            <w:r w:rsidR="00D84308">
              <w:rPr>
                <w:noProof/>
                <w:webHidden/>
              </w:rPr>
              <w:instrText xml:space="preserve"> PAGEREF _Toc77250266 \h </w:instrText>
            </w:r>
            <w:r w:rsidR="00D84308">
              <w:rPr>
                <w:noProof/>
                <w:webHidden/>
              </w:rPr>
            </w:r>
            <w:r w:rsidR="00D84308">
              <w:rPr>
                <w:noProof/>
                <w:webHidden/>
              </w:rPr>
              <w:fldChar w:fldCharType="separate"/>
            </w:r>
            <w:r w:rsidR="00D84308">
              <w:rPr>
                <w:noProof/>
                <w:webHidden/>
              </w:rPr>
              <w:t>- 18 -</w:t>
            </w:r>
            <w:r w:rsidR="00D84308">
              <w:rPr>
                <w:noProof/>
                <w:webHidden/>
              </w:rPr>
              <w:fldChar w:fldCharType="end"/>
            </w:r>
          </w:hyperlink>
        </w:p>
        <w:p w14:paraId="13A72F34" w14:textId="13E91D4F" w:rsidR="00C6060E" w:rsidRDefault="00C6060E" w:rsidP="00C6060E">
          <w:r>
            <w:rPr>
              <w:b/>
              <w:bCs/>
            </w:rPr>
            <w:fldChar w:fldCharType="end"/>
          </w:r>
          <w:r w:rsidR="008633E1">
            <w:rPr>
              <w:b/>
              <w:bCs/>
            </w:rPr>
            <w:t xml:space="preserve"> </w:t>
          </w:r>
        </w:p>
      </w:sdtContent>
    </w:sdt>
    <w:p w14:paraId="10C1B4BC" w14:textId="77777777" w:rsidR="005D2CD2" w:rsidRDefault="005D2CD2">
      <w:pPr>
        <w:pStyle w:val="Zkladntext"/>
        <w:ind w:left="135" w:right="107"/>
      </w:pPr>
      <w:r>
        <w:br w:type="page"/>
      </w:r>
    </w:p>
    <w:p w14:paraId="7505DDBD" w14:textId="77777777" w:rsidR="00A13022" w:rsidRDefault="00A13022">
      <w:pPr>
        <w:pStyle w:val="Zkladntext"/>
        <w:ind w:left="135" w:right="107"/>
        <w:sectPr w:rsidR="00A13022" w:rsidSect="00651DE9">
          <w:headerReference w:type="default" r:id="rId9"/>
          <w:pgSz w:w="11900" w:h="16840"/>
          <w:pgMar w:top="1599" w:right="1298" w:bottom="278" w:left="1281" w:header="709" w:footer="709" w:gutter="0"/>
          <w:cols w:space="708"/>
        </w:sectPr>
      </w:pPr>
    </w:p>
    <w:p w14:paraId="05AFFBB1" w14:textId="60F25D2B" w:rsidR="00F0094B" w:rsidRPr="00204CEC" w:rsidRDefault="00F0094B" w:rsidP="003C5F23">
      <w:pPr>
        <w:pStyle w:val="Nadpis1"/>
        <w:numPr>
          <w:ilvl w:val="0"/>
          <w:numId w:val="4"/>
        </w:numPr>
        <w:ind w:left="1134" w:hanging="1134"/>
      </w:pPr>
      <w:bookmarkStart w:id="0" w:name="_Toc77250250"/>
      <w:r>
        <w:lastRenderedPageBreak/>
        <w:t>Úvodné ustanovenia</w:t>
      </w:r>
      <w:bookmarkEnd w:id="0"/>
    </w:p>
    <w:p w14:paraId="036F5CB2" w14:textId="2B43FD3F" w:rsidR="002C2EF0" w:rsidRPr="00E619C2" w:rsidRDefault="00F0094B" w:rsidP="003C5F23">
      <w:pPr>
        <w:pStyle w:val="Zkladntext"/>
        <w:numPr>
          <w:ilvl w:val="0"/>
          <w:numId w:val="2"/>
        </w:numPr>
        <w:ind w:left="426" w:right="108" w:hanging="426"/>
      </w:pPr>
      <w:r>
        <w:t>B</w:t>
      </w:r>
      <w:r w:rsidR="00AB5D2F">
        <w:t xml:space="preserve">anskobystrický samosprávny kraj (ďalej len „Objednávateľ“) </w:t>
      </w:r>
      <w:r w:rsidR="002C2EF0">
        <w:t xml:space="preserve">vydáva tento </w:t>
      </w:r>
      <w:r w:rsidR="002C2EF0" w:rsidRPr="00AB5D2F">
        <w:rPr>
          <w:i/>
          <w:iCs/>
        </w:rPr>
        <w:t>Prepravný poriadok</w:t>
      </w:r>
      <w:r w:rsidR="000512F8">
        <w:rPr>
          <w:i/>
          <w:iCs/>
        </w:rPr>
        <w:t xml:space="preserve"> pravidelnej prímestskej autobusovej dopravy BBSK</w:t>
      </w:r>
      <w:r w:rsidR="002C2EF0" w:rsidRPr="00AB5D2F">
        <w:rPr>
          <w:i/>
          <w:iCs/>
        </w:rPr>
        <w:t xml:space="preserve"> </w:t>
      </w:r>
      <w:r w:rsidR="002C2EF0">
        <w:t>(ďalej</w:t>
      </w:r>
      <w:r w:rsidR="00AB5D2F">
        <w:t xml:space="preserve"> len</w:t>
      </w:r>
      <w:r w:rsidR="002C2EF0">
        <w:t xml:space="preserve"> </w:t>
      </w:r>
      <w:r w:rsidR="00AB5D2F">
        <w:t>„</w:t>
      </w:r>
      <w:r w:rsidR="002C2EF0">
        <w:t>Prepravný poriadok</w:t>
      </w:r>
      <w:r w:rsidR="000512F8">
        <w:t xml:space="preserve"> </w:t>
      </w:r>
      <w:r w:rsidR="000512F8" w:rsidRPr="00E619C2">
        <w:t>BBSK</w:t>
      </w:r>
      <w:r w:rsidR="002C2EF0" w:rsidRPr="00E619C2">
        <w:t>“) podľa platných ustanovení zákona č. 56/2012 Z.</w:t>
      </w:r>
      <w:r w:rsidR="005B6946" w:rsidRPr="00E619C2">
        <w:t xml:space="preserve"> </w:t>
      </w:r>
      <w:r w:rsidR="002C2EF0" w:rsidRPr="00E619C2">
        <w:t>z. o cestnej doprave</w:t>
      </w:r>
      <w:r w:rsidR="001347B9" w:rsidRPr="00E619C2">
        <w:t xml:space="preserve"> (ďalej len „ZCD“)</w:t>
      </w:r>
      <w:r w:rsidR="00AB5D2F" w:rsidRPr="00E619C2">
        <w:t>.</w:t>
      </w:r>
    </w:p>
    <w:p w14:paraId="0E589281" w14:textId="412AB85F" w:rsidR="00D72A7C" w:rsidRPr="00E619C2" w:rsidRDefault="00D72A7C" w:rsidP="003C5F23">
      <w:pPr>
        <w:pStyle w:val="Zkladntext"/>
        <w:numPr>
          <w:ilvl w:val="0"/>
          <w:numId w:val="2"/>
        </w:numPr>
        <w:tabs>
          <w:tab w:val="left" w:pos="567"/>
        </w:tabs>
        <w:ind w:left="426" w:right="108" w:hanging="426"/>
      </w:pPr>
      <w:r w:rsidRPr="00E619C2">
        <w:t>Prepravný poriadok BBSK obsahuje prepravné podmienky vydané Objednávateľom, priamo vykonateľné</w:t>
      </w:r>
      <w:r w:rsidR="00C66CEC" w:rsidRPr="00E619C2">
        <w:t xml:space="preserve"> a uplatňované</w:t>
      </w:r>
      <w:r w:rsidRPr="00E619C2">
        <w:t xml:space="preserve"> dopravcom, ktoré sú potrebné na uzavretie prepravnej zmluvy, najmä</w:t>
      </w:r>
      <w:r w:rsidR="00C66CEC" w:rsidRPr="00E619C2">
        <w:t>:</w:t>
      </w:r>
    </w:p>
    <w:p w14:paraId="4CEAFDA6" w14:textId="155C31E1" w:rsidR="00D72A7C" w:rsidRPr="00E619C2" w:rsidRDefault="00D72A7C" w:rsidP="003C5F23">
      <w:pPr>
        <w:pStyle w:val="Odsekzoznamu"/>
        <w:numPr>
          <w:ilvl w:val="0"/>
          <w:numId w:val="5"/>
        </w:numPr>
        <w:ind w:hanging="295"/>
      </w:pPr>
      <w:r w:rsidRPr="00E619C2">
        <w:t>druh prevádzkovanej cestnej dopravy a rozsah poskytovaných dopravných služieb,</w:t>
      </w:r>
    </w:p>
    <w:p w14:paraId="33ACEB22" w14:textId="62EF0F0F" w:rsidR="00D72A7C" w:rsidRPr="00E619C2" w:rsidRDefault="00D72A7C" w:rsidP="003C5F23">
      <w:pPr>
        <w:pStyle w:val="Odsekzoznamu"/>
        <w:numPr>
          <w:ilvl w:val="0"/>
          <w:numId w:val="5"/>
        </w:numPr>
        <w:ind w:hanging="295"/>
      </w:pPr>
      <w:r w:rsidRPr="00E619C2">
        <w:t>spôsob uzavretia a platnosť zmluvy o preprave osôb,</w:t>
      </w:r>
    </w:p>
    <w:p w14:paraId="31D2D760" w14:textId="03F9A531" w:rsidR="00E23748" w:rsidRPr="00E619C2" w:rsidRDefault="00D72A7C" w:rsidP="003C5F23">
      <w:pPr>
        <w:pStyle w:val="Odsekzoznamu"/>
        <w:numPr>
          <w:ilvl w:val="0"/>
          <w:numId w:val="5"/>
        </w:numPr>
        <w:ind w:hanging="295"/>
      </w:pPr>
      <w:r w:rsidRPr="00E619C2">
        <w:t xml:space="preserve">práva a povinnosti </w:t>
      </w:r>
      <w:r w:rsidR="00836EF7" w:rsidRPr="00E619C2">
        <w:t>D</w:t>
      </w:r>
      <w:r w:rsidRPr="00E619C2">
        <w:t>opravcu, najmä rozsah zodpovednosti za spôsobenú škodu na zdraví cestujúcich a zviera</w:t>
      </w:r>
      <w:r w:rsidR="00C66CEC" w:rsidRPr="00E619C2">
        <w:t>t</w:t>
      </w:r>
      <w:r w:rsidRPr="00E619C2">
        <w:t>, batožine alebo iných veciach a rozsah z toho vyplývajúcich nárokov cestujúcich</w:t>
      </w:r>
      <w:r w:rsidR="00C66CEC" w:rsidRPr="00E619C2">
        <w:t xml:space="preserve"> </w:t>
      </w:r>
      <w:r w:rsidRPr="00E619C2">
        <w:t xml:space="preserve">na náhradu škody alebo na zľavu z ceny prepravy. </w:t>
      </w:r>
    </w:p>
    <w:p w14:paraId="108DAE2C" w14:textId="77367AF2" w:rsidR="00E23748" w:rsidRPr="00E619C2" w:rsidRDefault="00E23748" w:rsidP="003C5F23">
      <w:pPr>
        <w:pStyle w:val="Odsekzoznamu"/>
        <w:numPr>
          <w:ilvl w:val="0"/>
          <w:numId w:val="2"/>
        </w:numPr>
        <w:ind w:left="426" w:hanging="426"/>
      </w:pPr>
      <w:r w:rsidRPr="00E619C2">
        <w:t xml:space="preserve">Prepravný poriadok v osobnej doprave okrem prepravných podmienok podľa ods. </w:t>
      </w:r>
      <w:r w:rsidR="005E329F" w:rsidRPr="00E619C2">
        <w:t>2</w:t>
      </w:r>
      <w:r w:rsidRPr="00E619C2">
        <w:t xml:space="preserve"> tohto článku obsahuje:</w:t>
      </w:r>
    </w:p>
    <w:p w14:paraId="0169A9A7" w14:textId="0D75195A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 w:rsidRPr="00E619C2">
        <w:t xml:space="preserve">rozsah práv a povinností </w:t>
      </w:r>
      <w:r w:rsidR="00836EF7" w:rsidRPr="00E619C2">
        <w:t>D</w:t>
      </w:r>
      <w:r w:rsidRPr="00E619C2">
        <w:t>opravcu</w:t>
      </w:r>
      <w:r>
        <w:t xml:space="preserve"> v pravidelnej doprave,</w:t>
      </w:r>
    </w:p>
    <w:p w14:paraId="4557490A" w14:textId="60B3DC5E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 xml:space="preserve">spôsob rezervácie a predaja cestovných lístkov na autobusových staniciach a v linkových </w:t>
      </w:r>
      <w:r w:rsidR="00A62ADA">
        <w:t>vozidlách</w:t>
      </w:r>
      <w:r>
        <w:t xml:space="preserve"> alebo elektronickými médiami v elektronickom rezervačnom a predajnom systéme,</w:t>
      </w:r>
    </w:p>
    <w:p w14:paraId="683DED8B" w14:textId="322EC9B7" w:rsidR="00E23748" w:rsidRPr="00335502" w:rsidRDefault="00E23748" w:rsidP="003C5F23">
      <w:pPr>
        <w:pStyle w:val="Odsekzoznamu"/>
        <w:numPr>
          <w:ilvl w:val="1"/>
          <w:numId w:val="2"/>
        </w:numPr>
        <w:ind w:left="851" w:hanging="284"/>
      </w:pPr>
      <w:r w:rsidRPr="00335502">
        <w:t>podmienky uzatvárania zmluvy o preprave osôb a platenia cestovného,</w:t>
      </w:r>
    </w:p>
    <w:p w14:paraId="0CE98770" w14:textId="2E0FEDAC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rozsah práv a povinností cestujúcich pred začatím prepravy, počas prepravy a bezprostredne po skončení prepravy, ako aj pri neuskutočnení, nedokončení alebo omeškaní prepravy a postup uplatňovania ich nárokov vyplývajúcich z nedodržania podmienok prepravy,</w:t>
      </w:r>
    </w:p>
    <w:p w14:paraId="1848BE2D" w14:textId="542F2418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rozsah osobitných práv a povinností cestujúcich so zdravotným postihnutím a cestujúcich so zníženou pohyblivosťou vrátane sprevádzajúcich osôb</w:t>
      </w:r>
      <w:r w:rsidR="00947A74">
        <w:t>,</w:t>
      </w:r>
    </w:p>
    <w:p w14:paraId="5E178C49" w14:textId="5EDFE013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podmienky prepravy</w:t>
      </w:r>
      <w:r w:rsidR="00965398">
        <w:t xml:space="preserve"> </w:t>
      </w:r>
      <w:r>
        <w:t>batožiny, autobusových zásielok a</w:t>
      </w:r>
      <w:r w:rsidR="00947A74">
        <w:t xml:space="preserve"> drobných </w:t>
      </w:r>
      <w:r>
        <w:t>živých spoločenských zvierat,</w:t>
      </w:r>
    </w:p>
    <w:p w14:paraId="32C49B63" w14:textId="4503938A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podmienky prepravy psa so špeciálnym výcvikom, ktorý poskytuje pomoc cestujúcemu s ťažkým zdravotným postihnutím,</w:t>
      </w:r>
    </w:p>
    <w:p w14:paraId="35B690E4" w14:textId="45BD5C07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pravidlá platnosti cestovných lístkov</w:t>
      </w:r>
      <w:r w:rsidR="00335502">
        <w:t xml:space="preserve"> </w:t>
      </w:r>
      <w:r>
        <w:t>a spôsob preukazovania zaplateného cestovného pri kontrole a možnosti náhrady za stratu cestovného lístka v pravidelnej doprave,</w:t>
      </w:r>
    </w:p>
    <w:p w14:paraId="1FC2D0CE" w14:textId="34805273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 xml:space="preserve">postup pri kontrole cestovných lístkov v pravidelnej doprave, práva a povinnosti zamestnancov </w:t>
      </w:r>
      <w:r w:rsidR="00836EF7">
        <w:t>D</w:t>
      </w:r>
      <w:r>
        <w:t xml:space="preserve">opravcu oprávnených kontrolovať cestovné </w:t>
      </w:r>
      <w:r w:rsidR="00335502">
        <w:t xml:space="preserve">lístky </w:t>
      </w:r>
      <w:r>
        <w:t>a spôsob sankcionovania cestujúcich bez platného cestovného lístka a vymáhania cestovného,</w:t>
      </w:r>
    </w:p>
    <w:p w14:paraId="6665D9FD" w14:textId="2B9EFB98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tarifu</w:t>
      </w:r>
      <w:r w:rsidR="00EC7064">
        <w:t xml:space="preserve"> (tvorí samostatný dokument)</w:t>
      </w:r>
      <w:r>
        <w:t>,</w:t>
      </w:r>
    </w:p>
    <w:p w14:paraId="4E97062D" w14:textId="6CBEC1C2" w:rsidR="00E23748" w:rsidRDefault="00E23748" w:rsidP="003C5F23">
      <w:pPr>
        <w:pStyle w:val="Odsekzoznamu"/>
        <w:numPr>
          <w:ilvl w:val="1"/>
          <w:numId w:val="2"/>
        </w:numPr>
        <w:ind w:left="851" w:hanging="284"/>
      </w:pPr>
      <w:r>
        <w:t>reklamačný poriadok.</w:t>
      </w:r>
    </w:p>
    <w:p w14:paraId="07F586F7" w14:textId="77777777" w:rsidR="00335502" w:rsidRPr="00E619C2" w:rsidRDefault="00335502" w:rsidP="003C5F23">
      <w:pPr>
        <w:pStyle w:val="Zkladntext"/>
        <w:numPr>
          <w:ilvl w:val="0"/>
          <w:numId w:val="2"/>
        </w:numPr>
        <w:ind w:left="426" w:right="108" w:hanging="426"/>
      </w:pPr>
      <w:r>
        <w:t xml:space="preserve">Tento Prepravný poriadok BBSK nadobúda účinnosť dňom jeho zverejnenia na webovom sídle Objednávateľa na stránke </w:t>
      </w:r>
      <w:r w:rsidRPr="00F0094B">
        <w:rPr>
          <w:highlight w:val="green"/>
        </w:rPr>
        <w:t>BUDE DOPLNENÉ</w:t>
      </w:r>
      <w:r>
        <w:t xml:space="preserve">, </w:t>
      </w:r>
      <w:r w:rsidRPr="00E619C2">
        <w:t>dopravca zverejní tento Prepravný poriadok BBSK na svojom webovom sídle spolu s Tarifou BBSK, ktorá platí nerozlučne s Prepravným poriadkom BBSK a tvorí samostatný dokument.</w:t>
      </w:r>
    </w:p>
    <w:p w14:paraId="71475A0A" w14:textId="2C99F51F" w:rsidR="00335502" w:rsidRDefault="00335502" w:rsidP="003C5F23">
      <w:pPr>
        <w:pStyle w:val="Zkladntext"/>
        <w:numPr>
          <w:ilvl w:val="0"/>
          <w:numId w:val="2"/>
        </w:numPr>
        <w:ind w:left="426" w:right="108" w:hanging="426"/>
      </w:pPr>
      <w:r w:rsidRPr="00E619C2">
        <w:tab/>
      </w:r>
      <w:r w:rsidRPr="00E619C2">
        <w:tab/>
      </w:r>
      <w:r w:rsidRPr="00E619C2">
        <w:tab/>
        <w:t>Tento Prepravný poriadok BBSK spolu s Tarifou BBSK a Cestovnými</w:t>
      </w:r>
      <w:r>
        <w:t xml:space="preserve"> poriadkami je návrhom </w:t>
      </w:r>
      <w:r w:rsidR="00C17068">
        <w:t>D</w:t>
      </w:r>
      <w:r>
        <w:t xml:space="preserve">opravcu na uzavretie prepravnej zmluvy medzi </w:t>
      </w:r>
      <w:r w:rsidR="00C17068">
        <w:t>D</w:t>
      </w:r>
      <w:r>
        <w:t>opravcom a cestujúcim.</w:t>
      </w:r>
    </w:p>
    <w:p w14:paraId="1F0AA02E" w14:textId="0D8915F0" w:rsidR="00335502" w:rsidRDefault="00335502" w:rsidP="00886873">
      <w:pPr>
        <w:pStyle w:val="Zkladntext"/>
        <w:keepNext/>
        <w:keepLines/>
        <w:numPr>
          <w:ilvl w:val="0"/>
          <w:numId w:val="2"/>
        </w:numPr>
        <w:tabs>
          <w:tab w:val="left" w:pos="567"/>
        </w:tabs>
        <w:ind w:left="425" w:right="108" w:hanging="425"/>
      </w:pPr>
      <w:r>
        <w:lastRenderedPageBreak/>
        <w:t xml:space="preserve">Dopravca vydáva v súlade s dopravnou licenciou </w:t>
      </w:r>
      <w:r w:rsidR="00836EF7">
        <w:t>C</w:t>
      </w:r>
      <w:r>
        <w:t xml:space="preserve">estovný poriadok, ktorý obsahuje údaje podľa § 7 vyhlášky </w:t>
      </w:r>
      <w:proofErr w:type="spellStart"/>
      <w:r>
        <w:t>MDVaRR</w:t>
      </w:r>
      <w:proofErr w:type="spellEnd"/>
      <w:r>
        <w:t xml:space="preserve"> SR č. 124/2012 Z. z., ktorou sa vykonáva ZCD, potrebné na informovanie verejnosti o jednotlivých autobusových linkách a o spojoch na nich, prípadne o konkrétnych podmienkach prepravy cestujúcich, batožiny, drobných živých spoločenských zvierat a autobusových zásielok na jednotlivých spojoch autobusových liniek, o cestovnom, príplatkoch a zľavách z neho a o iných úhradách a službách súvisiacich s prepravou cestujúcich.</w:t>
      </w:r>
    </w:p>
    <w:p w14:paraId="6A756430" w14:textId="69F069AA" w:rsidR="00253F9B" w:rsidRPr="00204CEC" w:rsidRDefault="00253F9B" w:rsidP="003C5F23">
      <w:pPr>
        <w:pStyle w:val="Zkladntext"/>
        <w:numPr>
          <w:ilvl w:val="0"/>
          <w:numId w:val="2"/>
        </w:numPr>
        <w:tabs>
          <w:tab w:val="left" w:pos="567"/>
        </w:tabs>
        <w:ind w:left="426" w:right="108" w:hanging="426"/>
      </w:pPr>
      <w:r>
        <w:t xml:space="preserve">Osádku </w:t>
      </w:r>
      <w:r w:rsidR="00A62A9D">
        <w:t>vozidla</w:t>
      </w:r>
      <w:r>
        <w:t xml:space="preserve"> tvorí vodič (vodiči), resp. iná </w:t>
      </w:r>
      <w:r w:rsidR="00A62A9D">
        <w:t>oprávnená/poverená</w:t>
      </w:r>
      <w:r>
        <w:t xml:space="preserve"> osoba </w:t>
      </w:r>
      <w:r w:rsidR="00C17068">
        <w:t>D</w:t>
      </w:r>
      <w:r>
        <w:t>opravcom (sprievodca,</w:t>
      </w:r>
      <w:r w:rsidR="00335502">
        <w:t xml:space="preserve"> </w:t>
      </w:r>
      <w:r w:rsidR="003B73E9">
        <w:t>prepravná</w:t>
      </w:r>
      <w:r>
        <w:t xml:space="preserve"> kontrola</w:t>
      </w:r>
      <w:r w:rsidR="00A62A9D">
        <w:t>, dispečer</w:t>
      </w:r>
      <w:r>
        <w:t>)</w:t>
      </w:r>
      <w:r w:rsidR="006B73B2">
        <w:t>.</w:t>
      </w:r>
    </w:p>
    <w:p w14:paraId="13ED8084" w14:textId="20914A83" w:rsidR="00D356F3" w:rsidRDefault="00253F9B" w:rsidP="00DE163F">
      <w:pPr>
        <w:pStyle w:val="Nadpis1"/>
      </w:pPr>
      <w:bookmarkStart w:id="1" w:name="_Toc77250251"/>
      <w:r>
        <w:t>Výklad pojmov</w:t>
      </w:r>
      <w:bookmarkEnd w:id="1"/>
    </w:p>
    <w:p w14:paraId="51EA7A45" w14:textId="2ABCBDD9" w:rsidR="00DD3C66" w:rsidRDefault="00DD3C66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Pr="00E619C2">
        <w:rPr>
          <w:b/>
          <w:bCs/>
        </w:rPr>
        <w:t xml:space="preserve">Objednávateľ“ </w:t>
      </w:r>
      <w:r w:rsidRPr="00E619C2">
        <w:t xml:space="preserve">je orgán verejnej správy </w:t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="00C27B49" w:rsidRPr="00E619C2">
        <w:tab/>
      </w:r>
      <w:r w:rsidRPr="00E619C2">
        <w:t>,</w:t>
      </w:r>
      <w:r w:rsidR="00D7485C" w:rsidRPr="00E619C2">
        <w:t xml:space="preserve"> </w:t>
      </w:r>
      <w:r w:rsidRPr="00E619C2">
        <w:t>ktorý je povinný podľa ZCD organizovať a zabezpečovať dopravnú obslužnosť územia kraja v pravidelnej prímestskej autobusovej doprave</w:t>
      </w:r>
      <w:r w:rsidR="00C27B49" w:rsidRPr="00E619C2">
        <w:t>, resp. ním poverený subjekt.</w:t>
      </w:r>
    </w:p>
    <w:p w14:paraId="0E1EBEF8" w14:textId="0E83268E" w:rsidR="00C27B49" w:rsidRPr="00886873" w:rsidRDefault="00C27B49" w:rsidP="00C27B49">
      <w:pPr>
        <w:tabs>
          <w:tab w:val="left" w:pos="1701"/>
        </w:tabs>
      </w:pPr>
      <w:r w:rsidRPr="00886873">
        <w:t>Objednávateľom je:</w:t>
      </w:r>
      <w:r w:rsidRPr="00886873">
        <w:tab/>
      </w:r>
      <w:r w:rsidRPr="00886873">
        <w:tab/>
      </w:r>
      <w:r w:rsidRPr="00886873">
        <w:tab/>
      </w:r>
      <w:r w:rsidRPr="00886873">
        <w:tab/>
      </w:r>
      <w:r w:rsidRPr="00886873">
        <w:tab/>
      </w:r>
    </w:p>
    <w:p w14:paraId="032C1058" w14:textId="767E0202" w:rsidR="00C27B49" w:rsidRPr="00886873" w:rsidRDefault="00FA5E84" w:rsidP="00C27B49">
      <w:pPr>
        <w:tabs>
          <w:tab w:val="left" w:pos="1701"/>
        </w:tabs>
      </w:pPr>
      <w:r w:rsidRPr="00886873">
        <w:t>Názov</w:t>
      </w:r>
      <w:r w:rsidR="00C27B49" w:rsidRPr="00886873">
        <w:t>:</w:t>
      </w:r>
      <w:r w:rsidR="00C27B49" w:rsidRPr="00886873">
        <w:tab/>
        <w:t>Banskobystrický samosprávny kraj</w:t>
      </w:r>
    </w:p>
    <w:p w14:paraId="4C7BA74E" w14:textId="11B971B9" w:rsidR="00C27B49" w:rsidRPr="00886873" w:rsidRDefault="00C27B49" w:rsidP="00C27B49">
      <w:pPr>
        <w:tabs>
          <w:tab w:val="left" w:pos="1701"/>
        </w:tabs>
      </w:pPr>
      <w:r w:rsidRPr="00886873">
        <w:t>Sídlo:</w:t>
      </w:r>
      <w:r w:rsidRPr="00886873">
        <w:tab/>
      </w:r>
      <w:r w:rsidRPr="00886873">
        <w:tab/>
      </w:r>
      <w:r w:rsidRPr="00886873">
        <w:tab/>
        <w:t>Námestie SNP č. 23, 974 01  Banská Bystrica</w:t>
      </w:r>
    </w:p>
    <w:p w14:paraId="3ECE430A" w14:textId="6C59B608" w:rsidR="00C27B49" w:rsidRPr="00886873" w:rsidRDefault="00C27B49" w:rsidP="00C27B49">
      <w:pPr>
        <w:tabs>
          <w:tab w:val="left" w:pos="1701"/>
        </w:tabs>
      </w:pPr>
      <w:r w:rsidRPr="00886873">
        <w:t>IČO:</w:t>
      </w:r>
      <w:r w:rsidRPr="00886873">
        <w:tab/>
        <w:t xml:space="preserve">37828100 </w:t>
      </w:r>
    </w:p>
    <w:p w14:paraId="28C95FBD" w14:textId="28B546D5" w:rsidR="00C27B49" w:rsidRPr="00DD3C66" w:rsidRDefault="00FF6215" w:rsidP="00FF6215">
      <w:pPr>
        <w:tabs>
          <w:tab w:val="left" w:pos="1701"/>
        </w:tabs>
        <w:ind w:left="1701" w:hanging="1701"/>
      </w:pPr>
      <w:r w:rsidRPr="00886873">
        <w:t>Zriadený</w:t>
      </w:r>
      <w:r w:rsidR="00C27B49" w:rsidRPr="00886873">
        <w:t>:</w:t>
      </w:r>
      <w:r w:rsidR="00C27B49" w:rsidRPr="00886873">
        <w:tab/>
      </w:r>
      <w:r w:rsidRPr="00886873">
        <w:t>zákonom  NR SR č. 302/2001 Z. z. o samospráve vyšších územných celkov v znení neskorších predpisov</w:t>
      </w:r>
    </w:p>
    <w:p w14:paraId="372FB490" w14:textId="1C646103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BF7E91">
        <w:rPr>
          <w:b/>
          <w:bCs/>
        </w:rPr>
        <w:t>„Dopravca“</w:t>
      </w:r>
      <w:r>
        <w:t xml:space="preserve"> je prevádzkovateľ pravidelnej </w:t>
      </w:r>
      <w:r w:rsidR="00BF7E91">
        <w:t>prímestskej autobusovej</w:t>
      </w:r>
      <w:r>
        <w:t xml:space="preserve"> dopravy v rozsahu podľa tohto</w:t>
      </w:r>
      <w:r w:rsidR="00A63389">
        <w:t xml:space="preserve"> </w:t>
      </w:r>
      <w:r w:rsidR="00BF7E91">
        <w:t>P</w:t>
      </w:r>
      <w:r>
        <w:t xml:space="preserve">repravného </w:t>
      </w:r>
      <w:r w:rsidRPr="00E619C2">
        <w:t>poriadku</w:t>
      </w:r>
      <w:r w:rsidR="00BF7E91" w:rsidRPr="00E619C2">
        <w:t xml:space="preserve"> BBSK</w:t>
      </w:r>
      <w:r w:rsidRPr="00E619C2">
        <w:t xml:space="preserve">, ktorý má platné povolenie na prevádzkovanie </w:t>
      </w:r>
      <w:r w:rsidR="00BF7E91" w:rsidRPr="00E619C2">
        <w:t xml:space="preserve">osobnej cestnej </w:t>
      </w:r>
      <w:r w:rsidRPr="00E619C2">
        <w:t>dopravy, vydané v súlade s príslušnými predpismi Slovenskej republiky.</w:t>
      </w:r>
    </w:p>
    <w:p w14:paraId="3C2ED73F" w14:textId="29C03D36" w:rsidR="000012A1" w:rsidRDefault="000012A1" w:rsidP="00A63389">
      <w:pPr>
        <w:ind w:left="1701" w:hanging="1701"/>
      </w:pPr>
      <w:r>
        <w:t>Dopravcom j</w:t>
      </w:r>
      <w:r w:rsidR="00A63389">
        <w:t>e:</w:t>
      </w:r>
      <w:r w:rsidR="00A63389">
        <w:tab/>
      </w:r>
    </w:p>
    <w:p w14:paraId="6C046B0B" w14:textId="3042F144" w:rsidR="000012A1" w:rsidRDefault="000012A1" w:rsidP="00A63389">
      <w:pPr>
        <w:tabs>
          <w:tab w:val="left" w:pos="1701"/>
        </w:tabs>
        <w:ind w:left="1418" w:hanging="1418"/>
      </w:pPr>
      <w:r>
        <w:t>Obchodné meno:</w:t>
      </w:r>
      <w:r w:rsidR="00A63389">
        <w:tab/>
      </w:r>
      <w:r w:rsidR="00A63389" w:rsidRPr="00F0094B">
        <w:rPr>
          <w:highlight w:val="green"/>
        </w:rPr>
        <w:t>BUDE DOPLNENÉ</w:t>
      </w:r>
    </w:p>
    <w:p w14:paraId="008B7910" w14:textId="407F0991" w:rsidR="000012A1" w:rsidRDefault="000012A1" w:rsidP="00A63389">
      <w:pPr>
        <w:tabs>
          <w:tab w:val="left" w:pos="1701"/>
        </w:tabs>
      </w:pPr>
      <w:r>
        <w:t>Sídlo</w:t>
      </w:r>
      <w:r w:rsidR="00A63389">
        <w:t>:</w:t>
      </w:r>
      <w:r w:rsidR="00A63389">
        <w:tab/>
      </w:r>
      <w:r w:rsidR="00A63389">
        <w:tab/>
      </w:r>
      <w:r w:rsidR="00A63389">
        <w:tab/>
      </w:r>
      <w:r w:rsidR="00A63389" w:rsidRPr="00F0094B">
        <w:rPr>
          <w:highlight w:val="green"/>
        </w:rPr>
        <w:t>BUDE DOPLNENÉ</w:t>
      </w:r>
    </w:p>
    <w:p w14:paraId="01B01C3B" w14:textId="212417E6" w:rsidR="000012A1" w:rsidRDefault="000012A1" w:rsidP="00A63389">
      <w:pPr>
        <w:tabs>
          <w:tab w:val="left" w:pos="1701"/>
        </w:tabs>
      </w:pPr>
      <w:r>
        <w:t>IČO:</w:t>
      </w:r>
      <w:r w:rsidR="00A63389" w:rsidRPr="00A63389">
        <w:tab/>
      </w:r>
      <w:r w:rsidR="00A63389" w:rsidRPr="00F0094B">
        <w:rPr>
          <w:highlight w:val="green"/>
        </w:rPr>
        <w:t>BUDE DOPLNENÉ</w:t>
      </w:r>
      <w:r>
        <w:t xml:space="preserve"> </w:t>
      </w:r>
    </w:p>
    <w:p w14:paraId="53666241" w14:textId="00B59D43" w:rsidR="000012A1" w:rsidRDefault="000012A1" w:rsidP="00A63389">
      <w:pPr>
        <w:tabs>
          <w:tab w:val="left" w:pos="1701"/>
        </w:tabs>
      </w:pPr>
      <w:r>
        <w:t>Registrácia:</w:t>
      </w:r>
      <w:r w:rsidR="00A63389">
        <w:tab/>
      </w:r>
      <w:r w:rsidR="00A63389" w:rsidRPr="00F0094B">
        <w:rPr>
          <w:highlight w:val="green"/>
        </w:rPr>
        <w:t>BUDE DOPLNENÉ</w:t>
      </w:r>
    </w:p>
    <w:p w14:paraId="21B3AF9A" w14:textId="3A158D0A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BF7E91">
        <w:rPr>
          <w:b/>
          <w:bCs/>
        </w:rPr>
        <w:t>„</w:t>
      </w:r>
      <w:r w:rsidR="00904869">
        <w:rPr>
          <w:b/>
          <w:bCs/>
        </w:rPr>
        <w:t>c</w:t>
      </w:r>
      <w:r w:rsidRPr="00BF7E91">
        <w:rPr>
          <w:b/>
          <w:bCs/>
        </w:rPr>
        <w:t>estujúci“</w:t>
      </w:r>
      <w:r>
        <w:t xml:space="preserve"> je fyzická osoba, ktorá využíva služby osobnej cestnej dopravy</w:t>
      </w:r>
      <w:r w:rsidR="00E6130C">
        <w:t xml:space="preserve">, konkrétne pravidelnej prímestskej </w:t>
      </w:r>
      <w:r w:rsidR="00E6130C" w:rsidRPr="00E619C2">
        <w:t>autobusovej dopravy</w:t>
      </w:r>
      <w:r w:rsidRPr="00E619C2">
        <w:t>, poskytované  Dopravcom a na tento účel je s Dopravcom povinná uzatvoriť prepravnú zmluvu.</w:t>
      </w:r>
    </w:p>
    <w:p w14:paraId="33686A08" w14:textId="2DE5572B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p</w:t>
      </w:r>
      <w:r w:rsidRPr="00E619C2">
        <w:rPr>
          <w:b/>
          <w:bCs/>
        </w:rPr>
        <w:t xml:space="preserve">ravidelná </w:t>
      </w:r>
      <w:r w:rsidR="008565D7" w:rsidRPr="00E619C2">
        <w:rPr>
          <w:b/>
          <w:bCs/>
        </w:rPr>
        <w:t xml:space="preserve">prímestská autobusová </w:t>
      </w:r>
      <w:r w:rsidRPr="00E619C2">
        <w:rPr>
          <w:b/>
          <w:bCs/>
        </w:rPr>
        <w:t>doprava"</w:t>
      </w:r>
      <w:r w:rsidRPr="00E619C2">
        <w:t xml:space="preserve"> je </w:t>
      </w:r>
      <w:r w:rsidR="001A47D2" w:rsidRPr="00E619C2">
        <w:t xml:space="preserve">regionálna </w:t>
      </w:r>
      <w:r w:rsidRPr="00E619C2">
        <w:t xml:space="preserve">doprava, ktorou sa zabezpečuje preprava cestujúcich </w:t>
      </w:r>
      <w:r w:rsidR="00CE5F3C" w:rsidRPr="00E619C2">
        <w:t>vozidlom</w:t>
      </w:r>
      <w:r w:rsidRPr="00E619C2">
        <w:t xml:space="preserve"> v presne určených intervaloch po presne určených trasách, pričom cestujúci nastupujú a vystupujú na vopred určených zastávkach</w:t>
      </w:r>
      <w:r w:rsidR="00D74884" w:rsidRPr="00E619C2">
        <w:t xml:space="preserve">. Zastávky obsluhované </w:t>
      </w:r>
      <w:r w:rsidR="009D2E66" w:rsidRPr="00E619C2">
        <w:t xml:space="preserve">Dopravcom </w:t>
      </w:r>
      <w:r w:rsidR="00D74884" w:rsidRPr="00E619C2">
        <w:t xml:space="preserve">spojmi </w:t>
      </w:r>
      <w:r w:rsidR="009D2E66" w:rsidRPr="00E619C2">
        <w:t>na základe výkonov vo verejnom záujme</w:t>
      </w:r>
      <w:r w:rsidR="00D74884" w:rsidRPr="00E619C2">
        <w:t xml:space="preserve"> sú vyhlásené </w:t>
      </w:r>
      <w:r w:rsidR="009D2E66" w:rsidRPr="00E619C2">
        <w:t xml:space="preserve">Objednávateľom </w:t>
      </w:r>
      <w:r w:rsidR="00D74884" w:rsidRPr="00E619C2">
        <w:t>za zastávky na znamenie.</w:t>
      </w:r>
    </w:p>
    <w:p w14:paraId="667D0CC8" w14:textId="42E1435C" w:rsidR="007400D6" w:rsidRPr="00E619C2" w:rsidRDefault="007400D6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p</w:t>
      </w:r>
      <w:r w:rsidRPr="00E619C2">
        <w:rPr>
          <w:b/>
          <w:bCs/>
        </w:rPr>
        <w:t xml:space="preserve">reprava“ </w:t>
      </w:r>
      <w:r w:rsidRPr="00E619C2">
        <w:t xml:space="preserve">podľa tohto Prepravného poriadku BBSK je premiestnenie osôb, ich batožiny a autobusových zásielok prostredníctvom vozidiel </w:t>
      </w:r>
      <w:r w:rsidR="00B3425E" w:rsidRPr="00E619C2">
        <w:t>D</w:t>
      </w:r>
      <w:r w:rsidRPr="00E619C2">
        <w:t>opravcu.</w:t>
      </w:r>
    </w:p>
    <w:p w14:paraId="745DBB41" w14:textId="01B51FF5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p</w:t>
      </w:r>
      <w:r w:rsidRPr="00E619C2">
        <w:rPr>
          <w:b/>
          <w:bCs/>
        </w:rPr>
        <w:t>repravná zmluva“</w:t>
      </w:r>
      <w:r w:rsidRPr="00E619C2">
        <w:t xml:space="preserve"> je zmluva o preprave osôb, ktorú na účely vykonania prepravy osoby uzatvárajú Dopravca a cestujúci. Prepravná zmluva je uzatvorená akceptáciou tohto </w:t>
      </w:r>
      <w:r w:rsidR="009675CA" w:rsidRPr="00E619C2">
        <w:t>P</w:t>
      </w:r>
      <w:r w:rsidRPr="00E619C2">
        <w:t>repraveného poriadku</w:t>
      </w:r>
      <w:r w:rsidR="009675CA" w:rsidRPr="00E619C2">
        <w:t xml:space="preserve"> BBSK</w:t>
      </w:r>
      <w:r w:rsidRPr="00E619C2">
        <w:t xml:space="preserve"> cestujúcim, za ktorú sa považuje zakúpenie cestovného lístka.</w:t>
      </w:r>
    </w:p>
    <w:p w14:paraId="3FB0E090" w14:textId="36D6EB58" w:rsidR="000012A1" w:rsidRPr="00E619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c</w:t>
      </w:r>
      <w:r w:rsidRPr="00E619C2">
        <w:rPr>
          <w:b/>
          <w:bCs/>
        </w:rPr>
        <w:t>estovný lístok“</w:t>
      </w:r>
      <w:r w:rsidR="00DC3D07" w:rsidRPr="00E619C2">
        <w:rPr>
          <w:b/>
          <w:bCs/>
        </w:rPr>
        <w:t xml:space="preserve"> alebo spolu s</w:t>
      </w:r>
      <w:r w:rsidR="00BE45AC" w:rsidRPr="00E619C2">
        <w:rPr>
          <w:b/>
          <w:bCs/>
        </w:rPr>
        <w:t> batožinovým cestovným lístkom</w:t>
      </w:r>
      <w:r w:rsidR="00DC3D07" w:rsidRPr="00E619C2">
        <w:rPr>
          <w:b/>
          <w:bCs/>
        </w:rPr>
        <w:t xml:space="preserve"> aj ako „prepravný doklad“</w:t>
      </w:r>
      <w:r w:rsidRPr="00E619C2">
        <w:t xml:space="preserve"> je doklad potvrdzujúci zaplatenie cestovného za prepravu a uzatvorenie </w:t>
      </w:r>
      <w:r w:rsidR="004D1022" w:rsidRPr="00E619C2">
        <w:t>p</w:t>
      </w:r>
      <w:r w:rsidRPr="00E619C2">
        <w:t xml:space="preserve">repravnej zmluvy. </w:t>
      </w:r>
      <w:r w:rsidR="00250351" w:rsidRPr="00E619C2">
        <w:t>Prepravný doklad</w:t>
      </w:r>
      <w:r w:rsidRPr="00E619C2">
        <w:t xml:space="preserve"> môže Dopravca vydať ako </w:t>
      </w:r>
      <w:r w:rsidR="00D7485C" w:rsidRPr="00E619C2">
        <w:t>papierový</w:t>
      </w:r>
      <w:r w:rsidR="00836EF7" w:rsidRPr="00E619C2">
        <w:t xml:space="preserve"> alebo elektronický</w:t>
      </w:r>
      <w:r w:rsidRPr="00E619C2">
        <w:t xml:space="preserve"> doklad. </w:t>
      </w:r>
      <w:r w:rsidR="00250351" w:rsidRPr="00E619C2">
        <w:t>Prepravný doklad</w:t>
      </w:r>
      <w:r w:rsidRPr="00E619C2">
        <w:t xml:space="preserve"> v obsahuje </w:t>
      </w:r>
      <w:r w:rsidR="00C167E0" w:rsidRPr="00E619C2">
        <w:t xml:space="preserve">najmä </w:t>
      </w:r>
      <w:r w:rsidRPr="00E619C2">
        <w:t>obchodné meno dopravcu, jeho identifikačné číslo a daňové identifikačné číslo,</w:t>
      </w:r>
      <w:r w:rsidR="00306F70" w:rsidRPr="00E619C2">
        <w:t xml:space="preserve"> príp. identifikačné číslo pre DPH,</w:t>
      </w:r>
      <w:r w:rsidR="00D7485C" w:rsidRPr="00E619C2">
        <w:t xml:space="preserve"> </w:t>
      </w:r>
      <w:r w:rsidRPr="00E619C2">
        <w:t>dátum</w:t>
      </w:r>
      <w:r>
        <w:t xml:space="preserve"> a čas výdaja </w:t>
      </w:r>
      <w:r w:rsidR="00250351">
        <w:t xml:space="preserve">prepravného </w:t>
      </w:r>
      <w:r w:rsidR="00250351" w:rsidRPr="00E619C2">
        <w:t xml:space="preserve">dokladu </w:t>
      </w:r>
      <w:r w:rsidRPr="00E619C2">
        <w:t>číslo linky a spoja, poradové číslo, cenu zaplateného cestovného</w:t>
      </w:r>
      <w:r w:rsidR="00AB3DD0" w:rsidRPr="00E619C2">
        <w:t xml:space="preserve"> </w:t>
      </w:r>
      <w:r w:rsidR="00FD34DB" w:rsidRPr="00E619C2">
        <w:t xml:space="preserve">bez </w:t>
      </w:r>
      <w:r w:rsidRPr="00E619C2">
        <w:t>DPH,</w:t>
      </w:r>
      <w:r w:rsidR="00FD34DB" w:rsidRPr="00E619C2">
        <w:t xml:space="preserve"> sadzbu DPH, </w:t>
      </w:r>
      <w:r w:rsidR="00FD34DB" w:rsidRPr="00E619C2">
        <w:lastRenderedPageBreak/>
        <w:t>cenu zaplateného cestovného vrátane DPH,</w:t>
      </w:r>
      <w:r w:rsidRPr="00E619C2">
        <w:t xml:space="preserve"> druh</w:t>
      </w:r>
      <w:r w:rsidR="002B7151" w:rsidRPr="00E619C2">
        <w:t xml:space="preserve"> (napr. obyčajné cestovné)</w:t>
      </w:r>
      <w:r w:rsidRPr="00E619C2">
        <w:t xml:space="preserve"> </w:t>
      </w:r>
      <w:r w:rsidR="004D1022" w:rsidRPr="00E619C2">
        <w:t>c</w:t>
      </w:r>
      <w:r w:rsidR="005B4E29" w:rsidRPr="00E619C2">
        <w:t xml:space="preserve">estovného </w:t>
      </w:r>
      <w:r w:rsidR="00ED4BC8" w:rsidRPr="00E619C2">
        <w:t>a rozsah</w:t>
      </w:r>
      <w:r w:rsidR="00E55E04" w:rsidRPr="00E619C2">
        <w:rPr>
          <w:rStyle w:val="Odkaznapoznmkupodiarou"/>
        </w:rPr>
        <w:footnoteReference w:id="1"/>
      </w:r>
      <w:r w:rsidR="006E5178" w:rsidRPr="00E619C2">
        <w:t xml:space="preserve"> (t. j. počet osôb)</w:t>
      </w:r>
      <w:r w:rsidR="005B4E29" w:rsidRPr="00E619C2">
        <w:t xml:space="preserve">, na ktorý bol vydaný </w:t>
      </w:r>
      <w:r w:rsidR="00250351" w:rsidRPr="00E619C2">
        <w:t>prepravný doklad</w:t>
      </w:r>
      <w:r w:rsidRPr="00E619C2">
        <w:t>, úsek</w:t>
      </w:r>
      <w:r w:rsidR="009C4648" w:rsidRPr="00E619C2">
        <w:t xml:space="preserve"> </w:t>
      </w:r>
      <w:r w:rsidR="00B37C9D" w:rsidRPr="00E619C2">
        <w:t xml:space="preserve">(t. j. </w:t>
      </w:r>
      <w:r w:rsidRPr="00E619C2">
        <w:t>nástupnú a</w:t>
      </w:r>
      <w:r w:rsidR="00AB3DD0" w:rsidRPr="00E619C2">
        <w:t> </w:t>
      </w:r>
      <w:r w:rsidRPr="00E619C2">
        <w:t>výstupnú</w:t>
      </w:r>
      <w:r w:rsidR="00AB3DD0" w:rsidRPr="00E619C2">
        <w:t xml:space="preserve"> </w:t>
      </w:r>
      <w:r w:rsidRPr="00E619C2">
        <w:t>zastávku</w:t>
      </w:r>
      <w:r w:rsidR="00B37C9D" w:rsidRPr="00E619C2">
        <w:t>)</w:t>
      </w:r>
      <w:r w:rsidRPr="00E619C2">
        <w:t xml:space="preserve">. Vzory </w:t>
      </w:r>
      <w:r w:rsidR="00250351" w:rsidRPr="00E619C2">
        <w:t>prepravných dokladov</w:t>
      </w:r>
      <w:r w:rsidRPr="00E619C2">
        <w:t xml:space="preserve"> tvoria </w:t>
      </w:r>
      <w:r w:rsidR="00775C48" w:rsidRPr="00E619C2">
        <w:t>p</w:t>
      </w:r>
      <w:r w:rsidR="00C37790" w:rsidRPr="00E619C2">
        <w:t xml:space="preserve">rílohu </w:t>
      </w:r>
      <w:r w:rsidRPr="00E619C2">
        <w:t>1 tohto Prepravného poriadku</w:t>
      </w:r>
      <w:r w:rsidR="00C37790" w:rsidRPr="00E619C2">
        <w:t xml:space="preserve"> BBSK.</w:t>
      </w:r>
    </w:p>
    <w:p w14:paraId="48AAD676" w14:textId="445C9DC8" w:rsidR="00540ADB" w:rsidRDefault="00540ADB" w:rsidP="003C5F23">
      <w:pPr>
        <w:pStyle w:val="Odsekzoznamu"/>
        <w:numPr>
          <w:ilvl w:val="0"/>
          <w:numId w:val="6"/>
        </w:numPr>
        <w:ind w:left="426" w:hanging="426"/>
      </w:pPr>
      <w:r w:rsidRPr="00E619C2">
        <w:rPr>
          <w:b/>
          <w:bCs/>
        </w:rPr>
        <w:t>„</w:t>
      </w:r>
      <w:r w:rsidR="00904869" w:rsidRPr="00E619C2">
        <w:rPr>
          <w:b/>
          <w:bCs/>
        </w:rPr>
        <w:t>c</w:t>
      </w:r>
      <w:r w:rsidRPr="00E619C2">
        <w:rPr>
          <w:b/>
          <w:bCs/>
        </w:rPr>
        <w:t xml:space="preserve">estovné“ </w:t>
      </w:r>
      <w:r w:rsidRPr="00E619C2">
        <w:t xml:space="preserve">je výška úhrady za </w:t>
      </w:r>
      <w:r w:rsidR="004D1022" w:rsidRPr="00E619C2">
        <w:t>p</w:t>
      </w:r>
      <w:r w:rsidRPr="00E619C2">
        <w:t>repravu cestujúceho na</w:t>
      </w:r>
      <w:r>
        <w:t xml:space="preserve"> danej linke/spoji. Cestovné musí byť vydané v súlade s Tarifou BBSK a jej cenníkom. Ako doklad o zaplatení cestovného slúži </w:t>
      </w:r>
      <w:r w:rsidR="004D1022">
        <w:t>c</w:t>
      </w:r>
      <w:r>
        <w:t>estovný lístok.</w:t>
      </w:r>
    </w:p>
    <w:p w14:paraId="2BCF60DB" w14:textId="2186B81A" w:rsidR="00176684" w:rsidRDefault="00176684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d</w:t>
      </w:r>
      <w:r>
        <w:rPr>
          <w:b/>
          <w:bCs/>
        </w:rPr>
        <w:t xml:space="preserve">ovozné“ </w:t>
      </w:r>
      <w:r>
        <w:t xml:space="preserve">je výška úhrady za </w:t>
      </w:r>
      <w:r w:rsidR="004D1022">
        <w:t>p</w:t>
      </w:r>
      <w:r>
        <w:t>repravu batožiny na danej linke/spoji, ak jej druh, povaha</w:t>
      </w:r>
      <w:r w:rsidR="00DC3D07">
        <w:t xml:space="preserve">, </w:t>
      </w:r>
      <w:r>
        <w:t>rozmery</w:t>
      </w:r>
      <w:r w:rsidR="00DC3D07">
        <w:t xml:space="preserve"> alebo hmotnosť</w:t>
      </w:r>
      <w:r>
        <w:t xml:space="preserve"> podliehajú spoplatneniu v súlade s Tarifou BBSK a jej cenníkom. Ako doklad o zaplatení dovozného slúži cestovný batožinový lístok.</w:t>
      </w:r>
    </w:p>
    <w:p w14:paraId="2B4F70B6" w14:textId="05494F2F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1E56BF">
        <w:rPr>
          <w:b/>
          <w:bCs/>
        </w:rPr>
        <w:t>„Tarifa</w:t>
      </w:r>
      <w:r w:rsidR="0056214A">
        <w:rPr>
          <w:b/>
          <w:bCs/>
        </w:rPr>
        <w:t xml:space="preserve"> BBSK</w:t>
      </w:r>
      <w:r w:rsidRPr="001E56BF">
        <w:rPr>
          <w:b/>
          <w:bCs/>
        </w:rPr>
        <w:t>“</w:t>
      </w:r>
      <w:r>
        <w:t xml:space="preserve"> je </w:t>
      </w:r>
      <w:r w:rsidR="0056214A">
        <w:t xml:space="preserve">samostatný dokument, ktorý </w:t>
      </w:r>
      <w:r w:rsidR="0056214A" w:rsidRPr="0056214A">
        <w:t>upravuje najmä sadzby základného cestovného, príplatkov a zliav z neho a ďalších úhrad spojených s prepravou cestujúcich, ich batožín, drobných živých spoločenských zvierat, autobusových zásielok ako aj podmienky Objednávateľa, za ktorých sa sadzby uplatňujú</w:t>
      </w:r>
      <w:r>
        <w:t>.</w:t>
      </w:r>
    </w:p>
    <w:p w14:paraId="58694F3B" w14:textId="6DE0948D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F50D11">
        <w:rPr>
          <w:b/>
          <w:bCs/>
        </w:rPr>
        <w:t>C</w:t>
      </w:r>
      <w:r w:rsidRPr="00DD3C66">
        <w:rPr>
          <w:b/>
          <w:bCs/>
        </w:rPr>
        <w:t>estovný poriadok“</w:t>
      </w:r>
      <w:r>
        <w:t xml:space="preserve"> je dokument, upravujúci časy odchodov a príchodov jednotlivých</w:t>
      </w:r>
      <w:r w:rsidR="00DD3C66">
        <w:t xml:space="preserve"> </w:t>
      </w:r>
      <w:r>
        <w:t>autobusových liniek.</w:t>
      </w:r>
    </w:p>
    <w:p w14:paraId="68A7AD7B" w14:textId="64DCA2EA" w:rsidR="007400D6" w:rsidRPr="007400D6" w:rsidRDefault="007400D6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p</w:t>
      </w:r>
      <w:r>
        <w:rPr>
          <w:b/>
          <w:bCs/>
        </w:rPr>
        <w:t xml:space="preserve">revádzková povinnosť“ </w:t>
      </w:r>
      <w:r>
        <w:t xml:space="preserve">dopravcu je povinnosť vykonávať </w:t>
      </w:r>
      <w:r w:rsidR="00866E5B">
        <w:t>p</w:t>
      </w:r>
      <w:r>
        <w:t>ravidelnú prímestskú autobusovú dopravu v súlade s dopravnou licenciou</w:t>
      </w:r>
      <w:r w:rsidR="00283936">
        <w:t>, Cestovným poriadkom</w:t>
      </w:r>
      <w:r>
        <w:t xml:space="preserve"> a so </w:t>
      </w:r>
      <w:r w:rsidRPr="000127ED">
        <w:t xml:space="preserve">zmluvou </w:t>
      </w:r>
      <w:r w:rsidR="00D32D52" w:rsidRPr="000127ED">
        <w:t>o poskytovaní prepravných služieb vo verejnom záujme.</w:t>
      </w:r>
    </w:p>
    <w:p w14:paraId="3E14262F" w14:textId="7BD59B21" w:rsidR="000012A1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904869">
        <w:rPr>
          <w:b/>
          <w:bCs/>
        </w:rPr>
        <w:t>p</w:t>
      </w:r>
      <w:r w:rsidRPr="00DD3C66">
        <w:rPr>
          <w:b/>
          <w:bCs/>
        </w:rPr>
        <w:t>repravná povinnosť“</w:t>
      </w:r>
      <w:r>
        <w:t xml:space="preserve"> je povinnosť Dopravcu uzatvoriť zmluvu o preprave osôb s</w:t>
      </w:r>
      <w:r w:rsidR="00DD3C66">
        <w:t> </w:t>
      </w:r>
      <w:r>
        <w:t>každým</w:t>
      </w:r>
      <w:r w:rsidR="00DD3C66">
        <w:t xml:space="preserve"> </w:t>
      </w:r>
      <w:r>
        <w:t>cestujúcim pripraveným na zastávke na trase autobusovej linky v čase odchodu autobusu</w:t>
      </w:r>
      <w:r w:rsidR="00DD3C66">
        <w:t xml:space="preserve"> </w:t>
      </w:r>
      <w:r>
        <w:t xml:space="preserve">podľa cestovného poriadku; to neplatí, ak je vyčerpaná kapacita </w:t>
      </w:r>
      <w:r w:rsidR="00B3425E">
        <w:t xml:space="preserve">vozidla </w:t>
      </w:r>
      <w:r>
        <w:t>podľa</w:t>
      </w:r>
      <w:r w:rsidR="00DD3C66">
        <w:t xml:space="preserve"> </w:t>
      </w:r>
      <w:r>
        <w:t xml:space="preserve">osvedčenia o evidencii, cestujúci nie je podľa </w:t>
      </w:r>
      <w:r w:rsidR="004E25D3">
        <w:t>P</w:t>
      </w:r>
      <w:r>
        <w:t xml:space="preserve">repravného poriadku </w:t>
      </w:r>
      <w:r w:rsidR="004E25D3">
        <w:t xml:space="preserve">BBSK </w:t>
      </w:r>
      <w:r>
        <w:t>spôsobilý na</w:t>
      </w:r>
      <w:r w:rsidR="00DD3C66">
        <w:t xml:space="preserve"> </w:t>
      </w:r>
      <w:r>
        <w:t>prepravu alebo prepravu na trase autobusovej linky dočasne znemožňuje aktuálny</w:t>
      </w:r>
      <w:r w:rsidR="00DD3C66">
        <w:t xml:space="preserve"> </w:t>
      </w:r>
      <w:r>
        <w:t>technický stav, priepustnosť cesty alebo bezpečnosť a plynulosť cestnej premávky.</w:t>
      </w:r>
    </w:p>
    <w:p w14:paraId="4CAD4D2E" w14:textId="4192F345" w:rsidR="003E044E" w:rsidRDefault="003E044E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 xml:space="preserve">„tarifná povinnosť“ </w:t>
      </w:r>
      <w:r>
        <w:t xml:space="preserve">je povinnosť Dopravcu prepravovať cestujúcich podľa Tarify BBSK a vydať cestujúcemu </w:t>
      </w:r>
      <w:r w:rsidR="00250351">
        <w:t>prepravný doklad</w:t>
      </w:r>
      <w:r>
        <w:t>.</w:t>
      </w:r>
    </w:p>
    <w:p w14:paraId="0338A8F5" w14:textId="54C7DB29" w:rsidR="000012A1" w:rsidRDefault="00DD3C66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904869">
        <w:rPr>
          <w:b/>
          <w:bCs/>
        </w:rPr>
        <w:t>z</w:t>
      </w:r>
      <w:r w:rsidR="000012A1" w:rsidRPr="00DD3C66">
        <w:rPr>
          <w:b/>
          <w:bCs/>
        </w:rPr>
        <w:t>dravotne postihnutá osoba"</w:t>
      </w:r>
      <w:r w:rsidR="000012A1">
        <w:t xml:space="preserve"> alebo </w:t>
      </w:r>
      <w:r w:rsidR="000012A1" w:rsidRPr="00DD3C66">
        <w:rPr>
          <w:b/>
          <w:bCs/>
        </w:rPr>
        <w:t>„</w:t>
      </w:r>
      <w:r w:rsidR="00904869">
        <w:rPr>
          <w:b/>
          <w:bCs/>
        </w:rPr>
        <w:t>o</w:t>
      </w:r>
      <w:r w:rsidR="000012A1" w:rsidRPr="00DD3C66">
        <w:rPr>
          <w:b/>
          <w:bCs/>
        </w:rPr>
        <w:t>soba so zníženou pohyblivosťou"</w:t>
      </w:r>
      <w:r w:rsidR="000012A1">
        <w:t xml:space="preserve"> je akákoľvek</w:t>
      </w:r>
      <w:r>
        <w:t xml:space="preserve"> </w:t>
      </w:r>
      <w:r w:rsidR="000012A1">
        <w:t>osoba, ktorej pohyblivosť pri využívaní dopravy je znížená v dôsledku akéhokoľvek</w:t>
      </w:r>
      <w:r>
        <w:t xml:space="preserve"> </w:t>
      </w:r>
      <w:r w:rsidR="000012A1">
        <w:t>telesného postihnutia (zmyslového, pohybového, trvalého alebo dočasného), duševného</w:t>
      </w:r>
      <w:r>
        <w:t xml:space="preserve"> </w:t>
      </w:r>
      <w:r w:rsidR="000012A1">
        <w:t>postihnutia a v dôsledku veku.</w:t>
      </w:r>
    </w:p>
    <w:p w14:paraId="00E43D97" w14:textId="5ABF28E7" w:rsidR="00D16AC2" w:rsidRDefault="000012A1" w:rsidP="003C5F23">
      <w:pPr>
        <w:pStyle w:val="Odsekzoznamu"/>
        <w:numPr>
          <w:ilvl w:val="0"/>
          <w:numId w:val="6"/>
        </w:numPr>
        <w:ind w:left="426" w:hanging="426"/>
      </w:pPr>
      <w:r w:rsidRPr="00DD3C66">
        <w:rPr>
          <w:b/>
          <w:bCs/>
        </w:rPr>
        <w:t>„</w:t>
      </w:r>
      <w:r w:rsidR="00904869">
        <w:rPr>
          <w:b/>
          <w:bCs/>
        </w:rPr>
        <w:t>v</w:t>
      </w:r>
      <w:r w:rsidRPr="00DD3C66">
        <w:rPr>
          <w:b/>
          <w:bCs/>
        </w:rPr>
        <w:t>odiaci pes“</w:t>
      </w:r>
      <w:r>
        <w:t xml:space="preserve"> je všeobecný výraz pre psa, ktorý je špeciálne vycvičený (vodiaci,</w:t>
      </w:r>
      <w:r w:rsidR="00DD3C66">
        <w:t xml:space="preserve"> </w:t>
      </w:r>
      <w:r>
        <w:t>asistenčný a signalizačný pes) na určitý druh pomoci osobám s telesným či duševným</w:t>
      </w:r>
      <w:r w:rsidR="00DD3C66">
        <w:t xml:space="preserve"> </w:t>
      </w:r>
      <w:r>
        <w:t>postihnutím.</w:t>
      </w:r>
    </w:p>
    <w:p w14:paraId="5C331025" w14:textId="04214DDF" w:rsidR="00FF5485" w:rsidRDefault="00FF5485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z</w:t>
      </w:r>
      <w:r>
        <w:rPr>
          <w:b/>
          <w:bCs/>
        </w:rPr>
        <w:t xml:space="preserve">rušenie“ </w:t>
      </w:r>
      <w:r>
        <w:t xml:space="preserve">je neuskutočnenie služby </w:t>
      </w:r>
      <w:r w:rsidR="00F50D11">
        <w:t>p</w:t>
      </w:r>
      <w:r>
        <w:t xml:space="preserve">ravidelnej prímestskej autobusovej dopravy, ktorá bola pôvodne naplánovaná. </w:t>
      </w:r>
    </w:p>
    <w:p w14:paraId="54417A29" w14:textId="19E88CDF" w:rsidR="00014F24" w:rsidRDefault="00FF5485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m</w:t>
      </w:r>
      <w:r>
        <w:rPr>
          <w:b/>
          <w:bCs/>
        </w:rPr>
        <w:t xml:space="preserve">eškanie“ </w:t>
      </w:r>
      <w:r>
        <w:t xml:space="preserve">je časový rozdiel medzi časom plánovaného odchodu spoja </w:t>
      </w:r>
      <w:r w:rsidR="00F50D11">
        <w:t>p</w:t>
      </w:r>
      <w:r>
        <w:t>ravidelnej prímestskej autobusovej dopravy podľa zverejneného Cestovného poriadku a časom jeho skutočného odchodu.</w:t>
      </w:r>
    </w:p>
    <w:p w14:paraId="4DD56DF6" w14:textId="145D1E74" w:rsidR="00233EDD" w:rsidRDefault="00014F24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l</w:t>
      </w:r>
      <w:r>
        <w:rPr>
          <w:b/>
          <w:bCs/>
        </w:rPr>
        <w:t xml:space="preserve">inka“ </w:t>
      </w:r>
      <w:r>
        <w:t>je súbor spojov Dopravcu vykonávaných na totožnej trase alebo viacerých trasách so súbežným úsekom, pričom na každom spoji tejto linky platia u Dopravcu rovnaké prepravné a tarifné podmienky.</w:t>
      </w:r>
    </w:p>
    <w:p w14:paraId="5047269F" w14:textId="6872EBBA" w:rsidR="00FF5485" w:rsidRDefault="00233EDD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t>„</w:t>
      </w:r>
      <w:r w:rsidR="00904869">
        <w:rPr>
          <w:b/>
          <w:bCs/>
        </w:rPr>
        <w:t>s</w:t>
      </w:r>
      <w:r>
        <w:rPr>
          <w:b/>
          <w:bCs/>
        </w:rPr>
        <w:t xml:space="preserve">poj“ </w:t>
      </w:r>
      <w:r>
        <w:t xml:space="preserve">je spojenie dvoch alebo viacerých zastávok v presne uvedenom čase, priestore a trvaní prepravy konkrétnej </w:t>
      </w:r>
      <w:r w:rsidR="00F50D11">
        <w:t>l</w:t>
      </w:r>
      <w:r>
        <w:t xml:space="preserve">inky určený Cestovným poriadkom. Pri </w:t>
      </w:r>
      <w:r w:rsidR="00F50D11">
        <w:t>l</w:t>
      </w:r>
      <w:r>
        <w:t xml:space="preserve">inke obsahujúcej viacero rôznych spojov môžu byť uvedené pre cestujúcu verejnosť odlišné podmienky </w:t>
      </w:r>
      <w:r w:rsidR="00F50D11">
        <w:t>p</w:t>
      </w:r>
      <w:r>
        <w:t xml:space="preserve">repravy pre každý spoj. Tieto sú vyznačené priamo v Cestovnom poriadku danej </w:t>
      </w:r>
      <w:r w:rsidR="00F50D11">
        <w:t>l</w:t>
      </w:r>
      <w:r>
        <w:t xml:space="preserve">inky. </w:t>
      </w:r>
    </w:p>
    <w:p w14:paraId="1447D359" w14:textId="2BD48E8D" w:rsidR="00AC0522" w:rsidRPr="00E619C2" w:rsidRDefault="00AC0522" w:rsidP="003C5F23">
      <w:pPr>
        <w:pStyle w:val="Odsekzoznamu"/>
        <w:numPr>
          <w:ilvl w:val="0"/>
          <w:numId w:val="6"/>
        </w:numPr>
        <w:ind w:left="426" w:hanging="426"/>
      </w:pPr>
      <w:r>
        <w:rPr>
          <w:b/>
          <w:bCs/>
        </w:rPr>
        <w:lastRenderedPageBreak/>
        <w:t>„</w:t>
      </w:r>
      <w:r w:rsidR="00904869">
        <w:rPr>
          <w:b/>
          <w:bCs/>
        </w:rPr>
        <w:t>s</w:t>
      </w:r>
      <w:r>
        <w:rPr>
          <w:b/>
          <w:bCs/>
        </w:rPr>
        <w:t xml:space="preserve">ankcia“ </w:t>
      </w:r>
      <w:r>
        <w:t xml:space="preserve">je vyčíslenie nároku Dopravcu voči osobe, ktorá porušila niektoré z ustanovení Prepravného </w:t>
      </w:r>
      <w:r w:rsidRPr="00E619C2">
        <w:t xml:space="preserve">poriadku a Tarify BBSK pri </w:t>
      </w:r>
      <w:r w:rsidR="00F50D11" w:rsidRPr="00E619C2">
        <w:t>p</w:t>
      </w:r>
      <w:r w:rsidRPr="00E619C2">
        <w:t xml:space="preserve">reprave. Výška tohto nároku Dopravcu na zaplatenie závisí od konkrétneho priestupku. </w:t>
      </w:r>
    </w:p>
    <w:p w14:paraId="4FE74C2D" w14:textId="4D349CD1" w:rsidR="00D356F3" w:rsidRPr="00E619C2" w:rsidRDefault="00081072" w:rsidP="00DE163F">
      <w:pPr>
        <w:pStyle w:val="Nadpis1"/>
      </w:pPr>
      <w:bookmarkStart w:id="2" w:name="_Toc77250252"/>
      <w:r w:rsidRPr="00E619C2">
        <w:t>Druh a r</w:t>
      </w:r>
      <w:r w:rsidR="00253F9B" w:rsidRPr="00E619C2">
        <w:t>ozsah autobusovej dopravy</w:t>
      </w:r>
      <w:bookmarkEnd w:id="2"/>
    </w:p>
    <w:p w14:paraId="13721021" w14:textId="595D1EAE" w:rsidR="00544928" w:rsidRPr="00E619C2" w:rsidRDefault="00081072" w:rsidP="003C5F23">
      <w:pPr>
        <w:pStyle w:val="Odsekzoznamu"/>
        <w:numPr>
          <w:ilvl w:val="0"/>
          <w:numId w:val="7"/>
        </w:numPr>
        <w:ind w:left="426" w:hanging="426"/>
      </w:pPr>
      <w:r w:rsidRPr="00E619C2">
        <w:t xml:space="preserve">Podľa tohto Prepravného poriadku BBSK prevádzkuje </w:t>
      </w:r>
      <w:r w:rsidR="00313BC8" w:rsidRPr="00E619C2">
        <w:t xml:space="preserve">a vykonáva </w:t>
      </w:r>
      <w:r w:rsidRPr="00E619C2">
        <w:t xml:space="preserve">Dopravca </w:t>
      </w:r>
      <w:r w:rsidR="00544928" w:rsidRPr="00E619C2">
        <w:t>druh</w:t>
      </w:r>
      <w:r w:rsidR="002D3552" w:rsidRPr="00E619C2">
        <w:t xml:space="preserve"> autobusovej dopravy a </w:t>
      </w:r>
      <w:r w:rsidR="00313BC8" w:rsidRPr="00E619C2">
        <w:t xml:space="preserve">rozsah </w:t>
      </w:r>
      <w:r w:rsidR="002D3552" w:rsidRPr="00E619C2">
        <w:t>dopravných služieb</w:t>
      </w:r>
      <w:r w:rsidR="00544928" w:rsidRPr="00E619C2">
        <w:t>:</w:t>
      </w:r>
    </w:p>
    <w:p w14:paraId="6331BEF1" w14:textId="6D125F96" w:rsidR="00081072" w:rsidRPr="00E619C2" w:rsidRDefault="00081072" w:rsidP="003C5F23">
      <w:pPr>
        <w:pStyle w:val="Odsekzoznamu"/>
        <w:numPr>
          <w:ilvl w:val="1"/>
          <w:numId w:val="7"/>
        </w:numPr>
        <w:ind w:left="851" w:hanging="284"/>
      </w:pPr>
      <w:r w:rsidRPr="00E619C2">
        <w:t>pravideln</w:t>
      </w:r>
      <w:r w:rsidR="00544928" w:rsidRPr="00E619C2">
        <w:t>á</w:t>
      </w:r>
      <w:r w:rsidRPr="00E619C2">
        <w:t xml:space="preserve"> prímestsk</w:t>
      </w:r>
      <w:r w:rsidR="00544928" w:rsidRPr="00E619C2">
        <w:t>á</w:t>
      </w:r>
      <w:r w:rsidRPr="00E619C2">
        <w:t xml:space="preserve"> </w:t>
      </w:r>
      <w:r w:rsidR="00A57623" w:rsidRPr="00E619C2">
        <w:t xml:space="preserve">autobusová </w:t>
      </w:r>
      <w:r w:rsidRPr="00E619C2">
        <w:t>doprav</w:t>
      </w:r>
      <w:r w:rsidR="00544928" w:rsidRPr="00E619C2">
        <w:t>a</w:t>
      </w:r>
      <w:r w:rsidR="00452C04" w:rsidRPr="00E619C2">
        <w:t xml:space="preserve"> (ďalej len „PAD“)</w:t>
      </w:r>
      <w:r w:rsidRPr="00E619C2">
        <w:t xml:space="preserve">. </w:t>
      </w:r>
    </w:p>
    <w:p w14:paraId="777939DE" w14:textId="6909C234" w:rsidR="00ED28C0" w:rsidRPr="00E619C2" w:rsidRDefault="00ED28C0" w:rsidP="003C5F23">
      <w:pPr>
        <w:pStyle w:val="Odsekzoznamu"/>
        <w:numPr>
          <w:ilvl w:val="0"/>
          <w:numId w:val="7"/>
        </w:numPr>
        <w:ind w:left="426" w:hanging="426"/>
      </w:pPr>
      <w:r w:rsidRPr="00E619C2">
        <w:t xml:space="preserve">PAD sa vykonáva na uspokojenie prepravných potrieb osôb ako pravidelne opakovaná  </w:t>
      </w:r>
      <w:r w:rsidR="007B5724" w:rsidRPr="00E619C2">
        <w:t>p</w:t>
      </w:r>
      <w:r w:rsidRPr="00E619C2">
        <w:t>reprava cestujúcich po vopred určenej trase dopravnej cesty s určenými zastávkami na nastupovanie a vystupovanie cestujúcich, ktorých Dopravca prepravuje podľa Prepravného poriadku, Tarify BBSK a Cestovného poriadku</w:t>
      </w:r>
      <w:r>
        <w:t xml:space="preserve">. Súčasťou PAD je </w:t>
      </w:r>
      <w:r w:rsidR="007B5724">
        <w:t>p</w:t>
      </w:r>
      <w:r>
        <w:t xml:space="preserve">reprava </w:t>
      </w:r>
      <w:r w:rsidRPr="00580523">
        <w:t>batožiny</w:t>
      </w:r>
      <w:r>
        <w:t xml:space="preserve">, a drobných živých </w:t>
      </w:r>
      <w:r w:rsidRPr="00E619C2">
        <w:t>spoločenských zvierat</w:t>
      </w:r>
      <w:r w:rsidR="00C04E60" w:rsidRPr="00E619C2">
        <w:t xml:space="preserve">, ktorých </w:t>
      </w:r>
      <w:r w:rsidR="007B5724" w:rsidRPr="00E619C2">
        <w:t>p</w:t>
      </w:r>
      <w:r w:rsidR="00C04E60" w:rsidRPr="00E619C2">
        <w:t xml:space="preserve">repravu Objednávateľ v tomto Prepravnom poriadku BBSK výslovne nezakazuje. </w:t>
      </w:r>
    </w:p>
    <w:p w14:paraId="33B86E1A" w14:textId="566B8885" w:rsidR="00C04E60" w:rsidRPr="00E619C2" w:rsidRDefault="00C04E60" w:rsidP="003C5F23">
      <w:pPr>
        <w:pStyle w:val="Odsekzoznamu"/>
        <w:numPr>
          <w:ilvl w:val="0"/>
          <w:numId w:val="7"/>
        </w:numPr>
        <w:ind w:left="426" w:hanging="426"/>
      </w:pPr>
      <w:r w:rsidRPr="00E619C2">
        <w:t xml:space="preserve">Dopravca poskytuje cestujúcim aj ďalšie služby spojené s </w:t>
      </w:r>
      <w:r w:rsidR="007B5724" w:rsidRPr="00E619C2">
        <w:t>p</w:t>
      </w:r>
      <w:r w:rsidRPr="00E619C2">
        <w:t>repravou osôb uvedené v tomto Prepravnom poriadku BBSK, najmä služby súvisiace s:</w:t>
      </w:r>
    </w:p>
    <w:p w14:paraId="45649E5B" w14:textId="384F5759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právami cestujúcich,</w:t>
      </w:r>
    </w:p>
    <w:p w14:paraId="401BEAC4" w14:textId="3E0E89BA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nárokmi cestujúcich z prípadne spôsobenej škody,</w:t>
      </w:r>
    </w:p>
    <w:p w14:paraId="0A0A35A7" w14:textId="0A5BB661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 xml:space="preserve">právami z neuskutočnenej alebo nedokončenej </w:t>
      </w:r>
      <w:r w:rsidR="007B5724" w:rsidRPr="00E619C2">
        <w:t>p</w:t>
      </w:r>
      <w:r w:rsidRPr="00E619C2">
        <w:t>repravy,</w:t>
      </w:r>
    </w:p>
    <w:p w14:paraId="44B8EFFB" w14:textId="23D58C8B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osobitnými právami vybranej skupiny cestujúcich,</w:t>
      </w:r>
    </w:p>
    <w:p w14:paraId="29C5124D" w14:textId="300887DB" w:rsidR="00C04E60" w:rsidRPr="00E619C2" w:rsidRDefault="00C04E60" w:rsidP="003C5F23">
      <w:pPr>
        <w:pStyle w:val="Odsekzoznamu"/>
        <w:numPr>
          <w:ilvl w:val="0"/>
          <w:numId w:val="8"/>
        </w:numPr>
        <w:ind w:left="851" w:hanging="284"/>
      </w:pPr>
      <w:r w:rsidRPr="00E619C2">
        <w:t>uplatňovaním práv cestujúcich u Dopravcu.</w:t>
      </w:r>
    </w:p>
    <w:p w14:paraId="7B084DAA" w14:textId="1336B2FE" w:rsidR="00D356F3" w:rsidRPr="00E619C2" w:rsidRDefault="005C64B1" w:rsidP="00DE163F">
      <w:pPr>
        <w:pStyle w:val="Nadpis1"/>
      </w:pPr>
      <w:bookmarkStart w:id="3" w:name="_Toc77250253"/>
      <w:r w:rsidRPr="00E619C2">
        <w:t>Zmluva o preprave osôb</w:t>
      </w:r>
      <w:bookmarkEnd w:id="3"/>
    </w:p>
    <w:p w14:paraId="3734AB0E" w14:textId="1F0CAB5B" w:rsidR="005F281C" w:rsidRDefault="00845FF0" w:rsidP="003C5F23">
      <w:pPr>
        <w:pStyle w:val="Odsekzoznamu"/>
        <w:numPr>
          <w:ilvl w:val="0"/>
          <w:numId w:val="9"/>
        </w:numPr>
        <w:ind w:left="426" w:hanging="426"/>
      </w:pPr>
      <w:r w:rsidRPr="00E619C2">
        <w:t>Zmluv</w:t>
      </w:r>
      <w:r w:rsidR="005F281C" w:rsidRPr="00E619C2">
        <w:t>a</w:t>
      </w:r>
      <w:r w:rsidRPr="00E619C2">
        <w:t xml:space="preserve"> o preprave osôb (ďalej len „prepravná zmluva“) </w:t>
      </w:r>
      <w:r w:rsidR="005F281C" w:rsidRPr="00E619C2">
        <w:t>je uzavretá uhradením cestovného</w:t>
      </w:r>
      <w:r w:rsidR="000E5E78" w:rsidRPr="00E619C2">
        <w:t>, dovozného</w:t>
      </w:r>
      <w:r w:rsidR="005F281C" w:rsidRPr="00E619C2">
        <w:t xml:space="preserve"> podľa príslušnej Tarify BBSK</w:t>
      </w:r>
      <w:r w:rsidR="005F281C">
        <w:t xml:space="preserve"> cestujúcim.</w:t>
      </w:r>
      <w:r>
        <w:t xml:space="preserve"> </w:t>
      </w:r>
    </w:p>
    <w:p w14:paraId="41F7F2F7" w14:textId="592B9D9B" w:rsidR="005F281C" w:rsidRDefault="005F281C" w:rsidP="003C5F23">
      <w:pPr>
        <w:pStyle w:val="Odsekzoznamu"/>
        <w:numPr>
          <w:ilvl w:val="0"/>
          <w:numId w:val="9"/>
        </w:numPr>
        <w:ind w:left="426" w:hanging="426"/>
      </w:pPr>
      <w:r>
        <w:t>Potvrdením o uzavretí prepravnej zmluvy a dokladom o zaplatení cestovného</w:t>
      </w:r>
      <w:r w:rsidR="0050150E">
        <w:t>, dovozného</w:t>
      </w:r>
      <w:r>
        <w:t xml:space="preserve"> je </w:t>
      </w:r>
      <w:r w:rsidR="00886873">
        <w:t xml:space="preserve">listinný alebo elektronický </w:t>
      </w:r>
      <w:r w:rsidR="00250351">
        <w:t>prepravný doklad.</w:t>
      </w:r>
      <w:r>
        <w:t xml:space="preserve"> </w:t>
      </w:r>
    </w:p>
    <w:p w14:paraId="347D886D" w14:textId="6B86FAD8" w:rsidR="0019330C" w:rsidRDefault="00845FF0" w:rsidP="003C5F23">
      <w:pPr>
        <w:pStyle w:val="Odsekzoznamu"/>
        <w:numPr>
          <w:ilvl w:val="0"/>
          <w:numId w:val="9"/>
        </w:numPr>
        <w:ind w:left="426" w:hanging="426"/>
      </w:pPr>
      <w:r>
        <w:t xml:space="preserve">Nastúpením do </w:t>
      </w:r>
      <w:r w:rsidR="00716E8A">
        <w:t>vozidla</w:t>
      </w:r>
      <w:r>
        <w:t xml:space="preserve"> cestujúci vyjadruje svoj neodvolateľný súhlas so všetkými podmienkami prepravy obsiahnutými v tomto Prepravnom poriadku BBSK a Tarife BBSK. </w:t>
      </w:r>
    </w:p>
    <w:p w14:paraId="771FF950" w14:textId="7DA0DB42" w:rsidR="00D356F3" w:rsidRDefault="00816561" w:rsidP="00DD311D">
      <w:pPr>
        <w:pStyle w:val="Nadpis1"/>
      </w:pPr>
      <w:r>
        <w:tab/>
      </w:r>
      <w:bookmarkStart w:id="4" w:name="_Toc77250254"/>
      <w:r w:rsidR="005C64B1">
        <w:t>Povinnosti dopravcu</w:t>
      </w:r>
      <w:bookmarkEnd w:id="4"/>
    </w:p>
    <w:p w14:paraId="1F0866E5" w14:textId="4C1F5292" w:rsidR="003E044E" w:rsidRDefault="009527DD" w:rsidP="003C5F23">
      <w:pPr>
        <w:pStyle w:val="Odsekzoznamu"/>
        <w:numPr>
          <w:ilvl w:val="0"/>
          <w:numId w:val="10"/>
        </w:numPr>
        <w:ind w:left="426" w:hanging="426"/>
      </w:pPr>
      <w:r>
        <w:t>Všeobecné povinnosti dopravcu sú:</w:t>
      </w:r>
    </w:p>
    <w:p w14:paraId="748F8F3B" w14:textId="282FB9CE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prevádzkovať cestnú dopravu podľa Prepravného poriadku BBSK,</w:t>
      </w:r>
    </w:p>
    <w:p w14:paraId="60C7724A" w14:textId="36A6A238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označiť každé prevádzkované vozidlo svojím obchodným menom; to sa nevzťahuje na zahraničného dopravcu</w:t>
      </w:r>
      <w:r w:rsidR="008449AE">
        <w:rPr>
          <w:rStyle w:val="Odkaznapoznmkupodiarou"/>
        </w:rPr>
        <w:footnoteReference w:id="2"/>
      </w:r>
      <w:r>
        <w:t>,</w:t>
      </w:r>
    </w:p>
    <w:p w14:paraId="4D7BF781" w14:textId="6AEBBB9E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zabezpečiť technickú základňu vybavenú na prevádzku, údržbu, technickú kontrolu, parkovanie a garážovanie vozidiel a na starostlivosť o osádky vozidiel, o cestujúcich v rozsahu poskytovaných dopravných služieb,</w:t>
      </w:r>
    </w:p>
    <w:p w14:paraId="610913D0" w14:textId="637094C4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zabezpečiť, aby v každom prevádzkovanom vozidle bol doklad o</w:t>
      </w:r>
      <w:r w:rsidR="003A7221">
        <w:t> udelenej dopravnej licencii na konkrétnu linku,</w:t>
      </w:r>
    </w:p>
    <w:p w14:paraId="1397563D" w14:textId="6B478852" w:rsidR="002D355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t>zabezpečiť, aby prevádzkované vozidlá parkovali a garážovali v priestoroch technickej základne alebo v priestoroch určených obcou na tento účel,</w:t>
      </w:r>
    </w:p>
    <w:p w14:paraId="7800EC5B" w14:textId="4610D840" w:rsidR="002D3552" w:rsidRPr="00E619C2" w:rsidRDefault="002D3552" w:rsidP="003C5F23">
      <w:pPr>
        <w:pStyle w:val="Odsekzoznamu"/>
        <w:numPr>
          <w:ilvl w:val="0"/>
          <w:numId w:val="11"/>
        </w:numPr>
        <w:ind w:left="851" w:hanging="284"/>
      </w:pPr>
      <w:r>
        <w:lastRenderedPageBreak/>
        <w:t xml:space="preserve">zamestnávať ako vedúceho dopravy len </w:t>
      </w:r>
      <w:r w:rsidRPr="00E619C2">
        <w:t>osobu, ktorá má osvedčenie o odbornej spôsobilosti; ak ide o osobu z iného členského štátu, uznanú odbornú kvalifikáciu a ak ide o cudzinca z tretieho štátu, aj osvedčenie vodiča a pracovné povolenie,</w:t>
      </w:r>
    </w:p>
    <w:p w14:paraId="61954E66" w14:textId="3CC7AAA8" w:rsidR="002D3552" w:rsidRPr="00E619C2" w:rsidRDefault="002D3552" w:rsidP="003C5F23">
      <w:pPr>
        <w:pStyle w:val="Odsekzoznamu"/>
        <w:numPr>
          <w:ilvl w:val="0"/>
          <w:numId w:val="11"/>
        </w:numPr>
        <w:ind w:left="851" w:hanging="284"/>
      </w:pPr>
      <w:r w:rsidRPr="00E619C2">
        <w:t>zamestnávať len takých vodičov, ktorí absolvovali povinnú základnú kvalifikáciu alebo pravidelný výcvik, ak takej povinnosti podľa osobitného predpisu</w:t>
      </w:r>
      <w:r w:rsidR="00E66422" w:rsidRPr="00E619C2">
        <w:rPr>
          <w:rStyle w:val="Odkaznapoznmkupodiarou"/>
        </w:rPr>
        <w:footnoteReference w:id="3"/>
      </w:r>
      <w:r w:rsidRPr="00E619C2">
        <w:t xml:space="preserve"> podliehajú,</w:t>
      </w:r>
    </w:p>
    <w:p w14:paraId="2E844009" w14:textId="6030E5A4" w:rsidR="001F25B9" w:rsidRPr="00E619C2" w:rsidRDefault="002D3552" w:rsidP="003C5F23">
      <w:pPr>
        <w:pStyle w:val="Odsekzoznamu"/>
        <w:numPr>
          <w:ilvl w:val="0"/>
          <w:numId w:val="11"/>
        </w:numPr>
        <w:ind w:left="851" w:hanging="284"/>
      </w:pPr>
      <w:r w:rsidRPr="00E619C2">
        <w:t>oznámiť dopravnému správnemu orgánu</w:t>
      </w:r>
      <w:r w:rsidR="00DF5CA5" w:rsidRPr="00E619C2">
        <w:t xml:space="preserve"> (v jednej osobe s </w:t>
      </w:r>
      <w:r w:rsidR="00B107D7" w:rsidRPr="00E619C2">
        <w:t>Objednávateľ</w:t>
      </w:r>
      <w:r w:rsidR="00DF5CA5" w:rsidRPr="00E619C2">
        <w:t>om)</w:t>
      </w:r>
      <w:r w:rsidR="00B107D7" w:rsidRPr="00E619C2">
        <w:t>,</w:t>
      </w:r>
      <w:r w:rsidRPr="00E619C2">
        <w:t xml:space="preserve"> osobu, ktorú vymenoval za vedúceho dopravy, alebo zmenu v osobe vedúceho dopravy, zmenu údaja evidovaného vo vnútroštátnom elektronickom registri prevádzkovateľov cestnej dopravy, a ak ide o právnickú osobu, aj zmenu osoby, ktorá je jej štatutárnym orgánom alebo členom jej štatutárneho orgánu, a to do 15 dní od zmeny</w:t>
      </w:r>
      <w:r w:rsidR="001F25B9" w:rsidRPr="00E619C2">
        <w:t>,</w:t>
      </w:r>
    </w:p>
    <w:p w14:paraId="680F7E38" w14:textId="07955109" w:rsidR="001F25B9" w:rsidRPr="00E619C2" w:rsidRDefault="001F25B9" w:rsidP="003C5F23">
      <w:pPr>
        <w:pStyle w:val="Odsekzoznamu"/>
        <w:numPr>
          <w:ilvl w:val="0"/>
          <w:numId w:val="11"/>
        </w:numPr>
        <w:ind w:left="851" w:hanging="284"/>
      </w:pPr>
      <w:r w:rsidRPr="00E619C2">
        <w:rPr>
          <w:rFonts w:eastAsiaTheme="minorHAnsi"/>
          <w:sz w:val="24"/>
          <w:szCs w:val="24"/>
        </w:rPr>
        <w:t>b</w:t>
      </w:r>
      <w:r w:rsidRPr="00E619C2">
        <w:t>yť poistený pre prípad zodpovednosti za škodu spôsobenú prevádzkovaním cestnej dopravy a činnosťou osádok vozidiel cestujúcim, odosielateľom, príjemcom vecí a tretím osobám.</w:t>
      </w:r>
    </w:p>
    <w:p w14:paraId="065271CF" w14:textId="3C8373B0" w:rsidR="000E3C0D" w:rsidRPr="00E619C2" w:rsidRDefault="000E3C0D" w:rsidP="003C5F23">
      <w:pPr>
        <w:pStyle w:val="Odsekzoznamu"/>
        <w:numPr>
          <w:ilvl w:val="0"/>
          <w:numId w:val="10"/>
        </w:numPr>
        <w:ind w:left="426" w:hanging="426"/>
      </w:pPr>
      <w:r w:rsidRPr="00E619C2">
        <w:t>Dopravca je ďalej povinný:</w:t>
      </w:r>
    </w:p>
    <w:p w14:paraId="19F9EAC0" w14:textId="1202CB99" w:rsidR="000E3C0D" w:rsidRPr="00E619C2" w:rsidRDefault="000E3C0D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plniť prepravnú (čl. II ods. 13 Prepravného poriadku BBSK), prevádzkovú (čl. II ods. 12 Prepravného poriadku BBSK) a tarifnú (čl. II ods. 14 Prepravného poriadku BBSK) povinnosť</w:t>
      </w:r>
      <w:r w:rsidR="00ED22C1" w:rsidRPr="00E619C2">
        <w:t>,</w:t>
      </w:r>
    </w:p>
    <w:p w14:paraId="1049611C" w14:textId="1A03F95A" w:rsidR="00EF7E7B" w:rsidRPr="00E619C2" w:rsidRDefault="00EF7E7B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počas prevádzkovania pravidelnej dopravy na autobusovej linke mať uzatvorenú s vlastníkmi, správcami alebo nájomcami autobusových staníc, na ktorých má podľa dopravnej licencie zastávku, zmluvu o úhrade za služby súvisiace s užívaním autobusovej stanice s vymedzením podmienok užívania, ak podmienky využívania priestorov a poskytovania služieb vrátane cenníka boli zverejnené,</w:t>
      </w:r>
      <w:r w:rsidR="00886873">
        <w:t xml:space="preserve"> ak nie je v zmluve o poskytovaní prepravných služieb vo verejnom záujme uvedené inak,</w:t>
      </w:r>
    </w:p>
    <w:p w14:paraId="28885207" w14:textId="45E3E5B4" w:rsidR="00ED22C1" w:rsidRPr="00E619C2" w:rsidRDefault="00886873" w:rsidP="003C5F23">
      <w:pPr>
        <w:pStyle w:val="Odsekzoznamu"/>
        <w:numPr>
          <w:ilvl w:val="0"/>
          <w:numId w:val="12"/>
        </w:numPr>
        <w:ind w:left="851" w:hanging="284"/>
      </w:pPr>
      <w:r>
        <w:t>z</w:t>
      </w:r>
      <w:r w:rsidR="0066436F" w:rsidRPr="00E619C2">
        <w:t>abezpečiť, aby sa aspoň základné údaje (v podobe Tarifných podmienok BBSK) sprístupnili verejnosti v Cestovnom poriadku a ak je to možné, aj v priestoroch autobusovej stanice a vo vozidlách, aby osádka vozidla a revízori boli schopní informovať cestujúcich o sadzbách a ostatných cenách pred začatím prepravy a počas nej,</w:t>
      </w:r>
    </w:p>
    <w:p w14:paraId="62FEAF96" w14:textId="364B891F" w:rsidR="0066436F" w:rsidRPr="00E619C2" w:rsidRDefault="0066436F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zverejniť Cestovný poriadok a jeho zmenu v dostatočnom predstihu najneskôr 10 dní pred začiatkom jeho platnosti (</w:t>
      </w:r>
      <w:r w:rsidR="00102EBE" w:rsidRPr="00E619C2">
        <w:t>neskôr len v prípade písomného pokynu dopravného správneho orgánu v jednej osobe s</w:t>
      </w:r>
      <w:r w:rsidR="0066015D" w:rsidRPr="00E619C2">
        <w:t> </w:t>
      </w:r>
      <w:r w:rsidR="00102EBE" w:rsidRPr="00E619C2">
        <w:t>Objednávateľom</w:t>
      </w:r>
      <w:r w:rsidR="0066015D" w:rsidRPr="00E619C2">
        <w:t>, spravidla v mimoriadnej situácii</w:t>
      </w:r>
      <w:r w:rsidRPr="00E619C2">
        <w:t xml:space="preserve">), na autobusových staniciach a zastávkach, prípadne aj iným vhodným spôsobom, </w:t>
      </w:r>
    </w:p>
    <w:p w14:paraId="7E87FBAC" w14:textId="530617E3" w:rsidR="003D0CF0" w:rsidRPr="00E619C2" w:rsidRDefault="003D0CF0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používať vozidlá v predpísanom technickom stave,</w:t>
      </w:r>
    </w:p>
    <w:p w14:paraId="2BCF5448" w14:textId="6B8E7A39" w:rsidR="003D0CF0" w:rsidRPr="00E619C2" w:rsidRDefault="003D0CF0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zreteľne označiť oprávnené osoby, ktoré majú právo dávať cestujúcim pokyny na zachovanie bezpečnosti a plynulosti dopravy</w:t>
      </w:r>
      <w:r w:rsidR="009A7909" w:rsidRPr="00E619C2">
        <w:t xml:space="preserve">, </w:t>
      </w:r>
      <w:r w:rsidRPr="00E619C2">
        <w:t>t. j. vodič vozidla, dispečer, revízor</w:t>
      </w:r>
      <w:r w:rsidR="00D03298" w:rsidRPr="00E619C2">
        <w:t>, prípadne iná osoba</w:t>
      </w:r>
      <w:r w:rsidR="009A7909" w:rsidRPr="00E619C2">
        <w:t xml:space="preserve"> (ďalej len „oprávnené osoby Dopravcu“)</w:t>
      </w:r>
      <w:r w:rsidRPr="00E619C2">
        <w:t>,</w:t>
      </w:r>
    </w:p>
    <w:p w14:paraId="5B0B2D70" w14:textId="4BE1DCE2" w:rsidR="003D0CF0" w:rsidRDefault="003D0CF0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t>starať sa v čo najvyššej možnej miere o bezpečnosť, pohodlie a nerušenú prepravu cestujúcich,</w:t>
      </w:r>
      <w:r w:rsidR="006D2219" w:rsidRPr="00E619C2">
        <w:t xml:space="preserve"> </w:t>
      </w:r>
      <w:r w:rsidRPr="00E619C2">
        <w:t>batožiny a drobných živých spoločenských zvierat v súlade s týmto</w:t>
      </w:r>
      <w:r>
        <w:t xml:space="preserve"> Prepravným poriadkom BBSK,</w:t>
      </w:r>
    </w:p>
    <w:p w14:paraId="32E3A61D" w14:textId="59CEB30D" w:rsidR="009252A5" w:rsidRDefault="009252A5" w:rsidP="003C5F23">
      <w:pPr>
        <w:pStyle w:val="Odsekzoznamu"/>
        <w:numPr>
          <w:ilvl w:val="0"/>
          <w:numId w:val="12"/>
        </w:numPr>
        <w:ind w:left="851" w:hanging="284"/>
      </w:pPr>
      <w:r>
        <w:t>zabezpečiť počas jazdy primerané vetranie, resp. vykúrenie vozidla,</w:t>
      </w:r>
    </w:p>
    <w:p w14:paraId="11CE2F03" w14:textId="2814550B" w:rsidR="003D0CF0" w:rsidRDefault="003D0CF0" w:rsidP="003C5F23">
      <w:pPr>
        <w:pStyle w:val="Odsekzoznamu"/>
        <w:numPr>
          <w:ilvl w:val="0"/>
          <w:numId w:val="12"/>
        </w:numPr>
        <w:ind w:left="851" w:hanging="284"/>
      </w:pPr>
      <w:r>
        <w:t>v prípade dopravnej nehody sa bezodkladne postarať o bezpečnosť cestujúcich a zabezpečiť im čo najvyššie pohodlie v súlade s týmto Prepravným poriadkom BBSK,</w:t>
      </w:r>
    </w:p>
    <w:p w14:paraId="2F0F4291" w14:textId="358932B5" w:rsidR="003D0CF0" w:rsidRPr="00E619C2" w:rsidRDefault="003D0CF0" w:rsidP="003C5F23">
      <w:pPr>
        <w:pStyle w:val="Odsekzoznamu"/>
        <w:numPr>
          <w:ilvl w:val="0"/>
          <w:numId w:val="12"/>
        </w:numPr>
        <w:ind w:left="851" w:hanging="284"/>
      </w:pPr>
      <w:r>
        <w:t xml:space="preserve">zabezpečiť prístupnosť Prepravného poriadku, Tarify BBSK, Cestovných poriadkov, ako aj ďalších informácií </w:t>
      </w:r>
      <w:r w:rsidRPr="00E619C2">
        <w:t>potrebných pre cestujúcich v sídle Dopravcu, na webovom sídle Dopravcu a v </w:t>
      </w:r>
      <w:r w:rsidR="0056777F" w:rsidRPr="00E619C2">
        <w:t>informačných</w:t>
      </w:r>
      <w:r w:rsidRPr="00E619C2">
        <w:t xml:space="preserve"> kanceláriách Dopravcu.</w:t>
      </w:r>
    </w:p>
    <w:p w14:paraId="1BBCF4DD" w14:textId="4BF26C01" w:rsidR="00CE472F" w:rsidRPr="00E619C2" w:rsidRDefault="00CE472F" w:rsidP="003C5F23">
      <w:pPr>
        <w:pStyle w:val="Odsekzoznamu"/>
        <w:numPr>
          <w:ilvl w:val="0"/>
          <w:numId w:val="12"/>
        </w:numPr>
        <w:ind w:left="851" w:hanging="284"/>
      </w:pPr>
      <w:r w:rsidRPr="00E619C2">
        <w:lastRenderedPageBreak/>
        <w:t xml:space="preserve">potvrdiť v cieľovej zastávke na požiadanie cestujúceho dĺžku meškania spoja, ak spoj meškal viac ako 20 minút, ak spoj nešiel vôbec, vydať o tom potvrdenie na príslušnom pracovisku </w:t>
      </w:r>
      <w:r w:rsidR="0056777F" w:rsidRPr="00E619C2">
        <w:t>D</w:t>
      </w:r>
      <w:r w:rsidRPr="00E619C2">
        <w:t>opravcu.</w:t>
      </w:r>
    </w:p>
    <w:p w14:paraId="119CED4B" w14:textId="1A6F1CC0" w:rsidR="00A71930" w:rsidRPr="00E619C2" w:rsidRDefault="00A71930" w:rsidP="00DD311D">
      <w:pPr>
        <w:pStyle w:val="Nadpis1"/>
      </w:pPr>
      <w:bookmarkStart w:id="5" w:name="_Toc77250255"/>
      <w:r w:rsidRPr="00E619C2">
        <w:t>Práva dopravcu</w:t>
      </w:r>
      <w:bookmarkEnd w:id="5"/>
    </w:p>
    <w:p w14:paraId="4F26B550" w14:textId="75D3B4A9" w:rsidR="00DA1912" w:rsidRPr="00E619C2" w:rsidRDefault="00DA191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>Dopravca je oprávnený prednostne prijať na</w:t>
      </w:r>
      <w:r w:rsidRPr="00DA1912">
        <w:t xml:space="preserve"> prepravu cestujúceho, pre ktorého je podľa Prepravného poriadku </w:t>
      </w:r>
      <w:r w:rsidRPr="00E619C2">
        <w:t>BBSK vyhradené miesto vo vozidle, teda zdravotne postihnuté osoby, osoby so zníženou pohyblivosťou, staršie osoby, tehotné ženy, rodičov s malými deťmi.</w:t>
      </w:r>
    </w:p>
    <w:p w14:paraId="4596291B" w14:textId="6CB59835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Dopravca je oprávnený požadovať od cestujúcich úhradu </w:t>
      </w:r>
      <w:r w:rsidR="00250351" w:rsidRPr="00E619C2">
        <w:t>prepravného dokladu</w:t>
      </w:r>
      <w:r w:rsidRPr="00E619C2">
        <w:t xml:space="preserve"> za vykonanie prepravy vo výške v súlade s príslušnou </w:t>
      </w:r>
      <w:r w:rsidR="00C46D32" w:rsidRPr="00E619C2">
        <w:t>T</w:t>
      </w:r>
      <w:r w:rsidRPr="00E619C2">
        <w:t>arifou</w:t>
      </w:r>
      <w:r w:rsidR="00C46D32" w:rsidRPr="00E619C2">
        <w:t xml:space="preserve"> BBSK</w:t>
      </w:r>
      <w:r w:rsidRPr="00E619C2">
        <w:t xml:space="preserve"> a vo forme podľa tohto </w:t>
      </w:r>
      <w:r w:rsidR="00C46D32" w:rsidRPr="00E619C2">
        <w:t>P</w:t>
      </w:r>
      <w:r w:rsidRPr="00E619C2">
        <w:t>repravného poriadku</w:t>
      </w:r>
      <w:r w:rsidR="00C46D32" w:rsidRPr="00E619C2">
        <w:t xml:space="preserve"> BBSK</w:t>
      </w:r>
      <w:r w:rsidRPr="00E619C2">
        <w:t>.</w:t>
      </w:r>
    </w:p>
    <w:p w14:paraId="0197B9EA" w14:textId="3223DD9E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Dopravca je oprávnený prostredníctvom </w:t>
      </w:r>
      <w:r w:rsidR="007E56FB" w:rsidRPr="00E619C2">
        <w:t>oprávnenej</w:t>
      </w:r>
      <w:r w:rsidR="00C46D32" w:rsidRPr="00E619C2">
        <w:t xml:space="preserve"> osoby</w:t>
      </w:r>
      <w:r w:rsidR="009A7909" w:rsidRPr="00E619C2">
        <w:t xml:space="preserve"> Dopravcu</w:t>
      </w:r>
      <w:r w:rsidR="00C46D32" w:rsidRPr="00E619C2">
        <w:t xml:space="preserve"> </w:t>
      </w:r>
      <w:r w:rsidR="009A7909" w:rsidRPr="00E619C2">
        <w:t xml:space="preserve">dávať </w:t>
      </w:r>
      <w:r w:rsidRPr="00E619C2">
        <w:t>pokyny a príkazy cestujúcim na účel zaistenia ich bezpečnosti alebo bezpečnosti a plynulosti cestnej premávky, ktorí sú povinní ich uposlúchnuť.</w:t>
      </w:r>
    </w:p>
    <w:p w14:paraId="5EC24AA6" w14:textId="5727177C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>Dopravca je oprávnený prostredníctvom oprávnenej osoby Dopravcu odmietnuť prepravu cestujúceho a vylúčiť cestujúceho z</w:t>
      </w:r>
      <w:r w:rsidR="00A072B4" w:rsidRPr="00E619C2">
        <w:t> </w:t>
      </w:r>
      <w:r w:rsidRPr="00E619C2">
        <w:t>prepravy</w:t>
      </w:r>
      <w:r w:rsidR="00A072B4" w:rsidRPr="00E619C2">
        <w:t xml:space="preserve"> v zmysle ustanovení čl. X</w:t>
      </w:r>
      <w:r w:rsidR="00AA05EF" w:rsidRPr="00E619C2">
        <w:t>.</w:t>
      </w:r>
    </w:p>
    <w:p w14:paraId="1CD684B1" w14:textId="1BF73A65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V prípadoch podľa </w:t>
      </w:r>
      <w:r w:rsidR="004A69DA" w:rsidRPr="00E619C2">
        <w:t xml:space="preserve">ods. 4 tohto článku </w:t>
      </w:r>
      <w:r w:rsidRPr="00E619C2">
        <w:t>je Dopravca oprávnený prerušiť vykonávanú prepravu až do okamihu opustenia vozidla cestujúcim, ktorého konanie oprávňuje Dopravcu odmietnuť</w:t>
      </w:r>
      <w:r w:rsidR="00F54609" w:rsidRPr="00E619C2">
        <w:t xml:space="preserve"> </w:t>
      </w:r>
      <w:r w:rsidRPr="00E619C2">
        <w:t xml:space="preserve">prepravu cestujúceho. Cestujúci, ktorý bol v súlade </w:t>
      </w:r>
      <w:r w:rsidR="004A69DA" w:rsidRPr="00E619C2">
        <w:t xml:space="preserve">s ods. 4 tohto článku </w:t>
      </w:r>
      <w:r w:rsidRPr="00E619C2">
        <w:t>vylúčený z prepravy, nemá nárok na náhradu cestovného</w:t>
      </w:r>
      <w:r w:rsidR="0056777F" w:rsidRPr="00E619C2">
        <w:t>, dovozného</w:t>
      </w:r>
      <w:r w:rsidRPr="00E619C2">
        <w:t xml:space="preserve"> za nevykonanú časť prepravy ani na vrátenie zaplateného cestovného</w:t>
      </w:r>
      <w:r w:rsidR="0056777F" w:rsidRPr="00E619C2">
        <w:t>, dovozného</w:t>
      </w:r>
      <w:r w:rsidR="00D76066" w:rsidRPr="00E619C2">
        <w:t>, okrem výnimky, kedy bol z prepravy vylúčený neprávom</w:t>
      </w:r>
      <w:r w:rsidR="00192843" w:rsidRPr="00E619C2">
        <w:t xml:space="preserve">, čo cestujúci náležite preukáže a požiada o vrátanie cestovného, dovozného </w:t>
      </w:r>
      <w:r w:rsidR="008413C2" w:rsidRPr="00E619C2">
        <w:t>v zmysle ustanovení čl. XVI tohto Prepravného poriadku BBSK</w:t>
      </w:r>
      <w:r w:rsidR="00192843" w:rsidRPr="00E619C2">
        <w:t xml:space="preserve">. </w:t>
      </w:r>
    </w:p>
    <w:p w14:paraId="755A700A" w14:textId="227C68E6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 xml:space="preserve">Dopravca je oprávnený prostredníctvom </w:t>
      </w:r>
      <w:r w:rsidR="00F54609" w:rsidRPr="00E619C2">
        <w:t>poverených</w:t>
      </w:r>
      <w:r w:rsidRPr="00E619C2">
        <w:t xml:space="preserve"> osôb</w:t>
      </w:r>
      <w:r w:rsidR="00047840" w:rsidRPr="00E619C2">
        <w:t>, t. j. osôb oprávnených Dopravcom</w:t>
      </w:r>
      <w:r w:rsidRPr="00E619C2">
        <w:t>, ktoré svoje poverenie preukazujú preukazom alebo odznakom s označením Dopravcu – revízorov,</w:t>
      </w:r>
      <w:r w:rsidR="0058497B" w:rsidRPr="00E619C2">
        <w:t xml:space="preserve"> ktorých vzor je uvedený v </w:t>
      </w:r>
      <w:r w:rsidR="00775C48" w:rsidRPr="00E619C2">
        <w:t>p</w:t>
      </w:r>
      <w:r w:rsidR="0058497B" w:rsidRPr="00E619C2">
        <w:t>rílohe 2 tohto Prepravného poriadku BBSK</w:t>
      </w:r>
      <w:r w:rsidRPr="00E619C2">
        <w:t xml:space="preserve"> kedykoľvek počas výkonu prepravy skontrolovať úhradu cestovného a dovozného cestujúcim.</w:t>
      </w:r>
    </w:p>
    <w:p w14:paraId="7E46A973" w14:textId="41BAEC16" w:rsidR="00BA0EC2" w:rsidRDefault="00BA0EC2" w:rsidP="003C5F23">
      <w:pPr>
        <w:pStyle w:val="Odsekzoznamu"/>
        <w:numPr>
          <w:ilvl w:val="0"/>
          <w:numId w:val="14"/>
        </w:numPr>
        <w:ind w:left="426" w:hanging="426"/>
      </w:pPr>
      <w:r w:rsidRPr="00E619C2">
        <w:t>V prípade, že cestujúci neuhradil cestovné</w:t>
      </w:r>
      <w:r w:rsidR="0056777F" w:rsidRPr="00E619C2">
        <w:t>, resp. dovozné</w:t>
      </w:r>
      <w:r w:rsidRPr="00E619C2">
        <w:t xml:space="preserve"> zakúpením </w:t>
      </w:r>
      <w:r w:rsidR="0056777F" w:rsidRPr="00E619C2">
        <w:t>prepravného dokladu</w:t>
      </w:r>
      <w:r w:rsidRPr="00E619C2">
        <w:t xml:space="preserve"> v súlade s týmto </w:t>
      </w:r>
      <w:r w:rsidR="00E26EA1" w:rsidRPr="00E619C2">
        <w:t>P</w:t>
      </w:r>
      <w:r w:rsidRPr="00E619C2">
        <w:t>repravným poriadkom</w:t>
      </w:r>
      <w:r w:rsidR="00E26EA1" w:rsidRPr="00E619C2">
        <w:t xml:space="preserve"> BBSK</w:t>
      </w:r>
      <w:r w:rsidRPr="00E619C2">
        <w:t xml:space="preserve">, resp. sa nepreukázal platným </w:t>
      </w:r>
      <w:r w:rsidR="0056777F" w:rsidRPr="00E619C2">
        <w:t xml:space="preserve">prepravným dokladom </w:t>
      </w:r>
      <w:r w:rsidRPr="00E619C2">
        <w:t>alebo platným preukazom</w:t>
      </w:r>
      <w:r w:rsidR="00F54609" w:rsidRPr="00E619C2">
        <w:t xml:space="preserve"> na zľavu</w:t>
      </w:r>
      <w:r w:rsidRPr="00E619C2">
        <w:t xml:space="preserve"> pri kontrole</w:t>
      </w:r>
      <w:r>
        <w:t xml:space="preserve"> </w:t>
      </w:r>
      <w:r w:rsidR="0056777F">
        <w:t>prepravných dokladov</w:t>
      </w:r>
      <w:r>
        <w:t>, má Dopravca právo požadovať od Cestujúceho uhradenie cestovného</w:t>
      </w:r>
      <w:r w:rsidR="0056777F">
        <w:t>, dovozného</w:t>
      </w:r>
      <w:r>
        <w:t xml:space="preserve"> podľa príslušnej </w:t>
      </w:r>
      <w:r w:rsidR="00F54609">
        <w:t>T</w:t>
      </w:r>
      <w:r>
        <w:t>arify</w:t>
      </w:r>
      <w:r w:rsidR="00F54609">
        <w:t xml:space="preserve"> BBSK</w:t>
      </w:r>
      <w:r>
        <w:t xml:space="preserve"> a sankčnej úhrady. Výšku sankčnej úhrady stanovuje </w:t>
      </w:r>
      <w:r w:rsidR="00F54609">
        <w:t>T</w:t>
      </w:r>
      <w:r>
        <w:t>arifa</w:t>
      </w:r>
      <w:r w:rsidR="00F54609">
        <w:t xml:space="preserve"> BBSK</w:t>
      </w:r>
      <w:r>
        <w:t>.</w:t>
      </w:r>
    </w:p>
    <w:p w14:paraId="33AEC49F" w14:textId="4A95932E" w:rsidR="00BA0EC2" w:rsidRPr="00E619C2" w:rsidRDefault="00BA0EC2" w:rsidP="003C5F23">
      <w:pPr>
        <w:pStyle w:val="Odsekzoznamu"/>
        <w:numPr>
          <w:ilvl w:val="0"/>
          <w:numId w:val="14"/>
        </w:numPr>
        <w:ind w:left="426" w:hanging="426"/>
      </w:pPr>
      <w:r>
        <w:t>Dopravca je oprávnený požadovať od Cestujúceho, ktorý neuhradil cestovné</w:t>
      </w:r>
      <w:r w:rsidR="0059346C">
        <w:t>, dovozné</w:t>
      </w:r>
      <w:r>
        <w:t xml:space="preserve"> a sankčnú úhradu na mieste kontroly, jeho osobné údaje pre </w:t>
      </w:r>
      <w:r w:rsidRPr="00E619C2">
        <w:t>účely vymáhania úhrady cestovného</w:t>
      </w:r>
      <w:r w:rsidR="0059346C" w:rsidRPr="00E619C2">
        <w:t>, dovozného</w:t>
      </w:r>
      <w:r w:rsidRPr="00E619C2">
        <w:t xml:space="preserve"> a sankčnej úhrady zo strany Dopravcu. Ak ide o maloletého, zisťujú sa identifikačné údaje</w:t>
      </w:r>
      <w:r w:rsidR="0010772B" w:rsidRPr="00E619C2">
        <w:t xml:space="preserve"> </w:t>
      </w:r>
      <w:r w:rsidRPr="00E619C2">
        <w:t>aj o jeho zákonnom zástupcovi.</w:t>
      </w:r>
    </w:p>
    <w:p w14:paraId="6686E7AF" w14:textId="6F67FCFC" w:rsidR="00253F9B" w:rsidRPr="00E619C2" w:rsidRDefault="00253F9B" w:rsidP="00DD311D">
      <w:pPr>
        <w:pStyle w:val="Nadpis1"/>
      </w:pPr>
      <w:bookmarkStart w:id="6" w:name="_Toc77250256"/>
      <w:r w:rsidRPr="00E619C2">
        <w:t>P</w:t>
      </w:r>
      <w:r w:rsidR="00A71930" w:rsidRPr="00E619C2">
        <w:t>ovinnosti</w:t>
      </w:r>
      <w:r w:rsidRPr="00E619C2">
        <w:t xml:space="preserve"> cestujúc</w:t>
      </w:r>
      <w:r w:rsidR="002712A4" w:rsidRPr="00E619C2">
        <w:t>eho</w:t>
      </w:r>
      <w:bookmarkEnd w:id="6"/>
    </w:p>
    <w:p w14:paraId="3F1B1406" w14:textId="33827708" w:rsidR="006D6C27" w:rsidRPr="00E619C2" w:rsidRDefault="006D6C27" w:rsidP="003C5F23">
      <w:pPr>
        <w:pStyle w:val="Odsekzoznamu"/>
        <w:numPr>
          <w:ilvl w:val="0"/>
          <w:numId w:val="15"/>
        </w:numPr>
        <w:ind w:left="426" w:hanging="426"/>
      </w:pPr>
      <w:r w:rsidRPr="00E619C2">
        <w:t xml:space="preserve">Cestujúci je povinný správať sa tak, aby nenarúšal bezpečnú, pokojnú a pohodlnú prepravu ostatných cestujúcich, nepoškodzoval vozidlo a zariadenia Dopravcu alebo Objednávateľa slúžiace cestujúcim, neznečisťoval vozidlo a priestory </w:t>
      </w:r>
      <w:r w:rsidR="000D6C6F" w:rsidRPr="00E619C2">
        <w:t>D</w:t>
      </w:r>
      <w:r w:rsidRPr="00E619C2">
        <w:t>opravcu určené cestujúcim a neobťažoval ostatných cestujúcich a osádku vozidla. Cestujúcim nie je dovolené:</w:t>
      </w:r>
    </w:p>
    <w:p w14:paraId="2A991138" w14:textId="77777777" w:rsidR="006D6C27" w:rsidRPr="00E619C2" w:rsidRDefault="006D6C27" w:rsidP="003C5F23">
      <w:pPr>
        <w:pStyle w:val="Odsekzoznamu"/>
        <w:numPr>
          <w:ilvl w:val="0"/>
          <w:numId w:val="16"/>
        </w:numPr>
        <w:ind w:left="851" w:hanging="284"/>
      </w:pPr>
      <w:r w:rsidRPr="00E619C2">
        <w:t>prihovárať sa vodičovi počas jazdy,</w:t>
      </w:r>
    </w:p>
    <w:p w14:paraId="04BBE89A" w14:textId="27029EF6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pískať, spievať, hlučno sa správať alebo hrať na hudobnom nástroji vo vozidle (tiež púšťať reprodukovanú hudbu a reč),</w:t>
      </w:r>
    </w:p>
    <w:p w14:paraId="37D700A9" w14:textId="48F91531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otvárať dvere vozidla a vyhadzovať z vozidla odpadky a iné predmety,</w:t>
      </w:r>
    </w:p>
    <w:p w14:paraId="4E412D62" w14:textId="3812D9B6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fajčiť vo vozidle a v zariadeniach určených pre potrebu cestujúcich,</w:t>
      </w:r>
    </w:p>
    <w:p w14:paraId="3576E836" w14:textId="33C64982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t>nastupovať do vozidla, ktoré je plne obsadené alebo ktoré vodič vyhlásil za obsadené,</w:t>
      </w:r>
    </w:p>
    <w:p w14:paraId="2DB730C4" w14:textId="1A256ADF" w:rsidR="006D6C27" w:rsidRDefault="006D6C27" w:rsidP="003C5F23">
      <w:pPr>
        <w:pStyle w:val="Odsekzoznamu"/>
        <w:numPr>
          <w:ilvl w:val="0"/>
          <w:numId w:val="16"/>
        </w:numPr>
        <w:ind w:left="851" w:hanging="284"/>
      </w:pPr>
      <w:r>
        <w:lastRenderedPageBreak/>
        <w:t>zdržiavať sa v priestore vyhradenom pre vodiča.</w:t>
      </w:r>
    </w:p>
    <w:p w14:paraId="67D69E2D" w14:textId="03882C2E" w:rsidR="006D6C27" w:rsidRDefault="006D6C27" w:rsidP="003C5F23">
      <w:pPr>
        <w:pStyle w:val="Odsekzoznamu"/>
        <w:numPr>
          <w:ilvl w:val="0"/>
          <w:numId w:val="15"/>
        </w:numPr>
        <w:ind w:left="426" w:hanging="426"/>
      </w:pPr>
      <w:r>
        <w:t>Ďalej je cestujúci povinný:</w:t>
      </w:r>
    </w:p>
    <w:p w14:paraId="0B46B36B" w14:textId="17177550" w:rsidR="006D6C27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>poslúchnuť pokyny a príkazy oprávnenej osoby Dopravcu, ktoré smerujú k zaisteniu jeho bezpečnosti a bezpečnosti ostatných cestujúcich alebo bezpečnosti a plynulosti cestnej premávky,</w:t>
      </w:r>
    </w:p>
    <w:p w14:paraId="51C8A2C1" w14:textId="4740CF3F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 xml:space="preserve">nastupovať do </w:t>
      </w:r>
      <w:r w:rsidR="00A62ADA">
        <w:t>vozidla</w:t>
      </w:r>
      <w:r>
        <w:t xml:space="preserve"> a vystupovať z neho iba na zastávkach a keď </w:t>
      </w:r>
      <w:r w:rsidR="004F554E">
        <w:t>vozidlo</w:t>
      </w:r>
      <w:r>
        <w:t xml:space="preserve"> stojí a </w:t>
      </w:r>
      <w:r w:rsidR="004F554E">
        <w:t>oprávnená osoba Dopravcu</w:t>
      </w:r>
      <w:r>
        <w:t xml:space="preserve"> </w:t>
      </w:r>
      <w:r w:rsidRPr="00E619C2">
        <w:t>dá na to pokyn,</w:t>
      </w:r>
    </w:p>
    <w:p w14:paraId="61557E75" w14:textId="7161614D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>nastupovať a vystupovať mimo zastávky možno iba na pokyn oprávnenej osoby Dopravcu,</w:t>
      </w:r>
    </w:p>
    <w:p w14:paraId="2640AF43" w14:textId="74A2511A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>zaplatiť cestovné</w:t>
      </w:r>
      <w:r w:rsidR="000D6C6F" w:rsidRPr="00E619C2">
        <w:t>, dovozné</w:t>
      </w:r>
      <w:r w:rsidRPr="00E619C2">
        <w:t xml:space="preserve"> s použitím platidla v primeranej hodnote podľa platnej Tarify</w:t>
      </w:r>
      <w:r w:rsidR="004F554E" w:rsidRPr="00E619C2">
        <w:t xml:space="preserve"> BBSK </w:t>
      </w:r>
      <w:r w:rsidRPr="00E619C2">
        <w:t>v</w:t>
      </w:r>
      <w:r w:rsidR="004F5C4B">
        <w:t> </w:t>
      </w:r>
      <w:r w:rsidRPr="00E619C2">
        <w:t>hotovosti</w:t>
      </w:r>
      <w:r w:rsidR="004F5C4B">
        <w:t xml:space="preserve"> alebo</w:t>
      </w:r>
      <w:r w:rsidR="000A7288" w:rsidRPr="00E619C2">
        <w:t xml:space="preserve"> </w:t>
      </w:r>
      <w:r w:rsidRPr="00E619C2">
        <w:t xml:space="preserve">prostredníctvom </w:t>
      </w:r>
      <w:r w:rsidR="000A7288" w:rsidRPr="00E619C2">
        <w:t>bankovej platobnej karty</w:t>
      </w:r>
      <w:r w:rsidRPr="00E619C2">
        <w:t>. Pri platbe v hotovosti je cestujúci povinný platiť cestovné</w:t>
      </w:r>
      <w:r w:rsidR="00250351" w:rsidRPr="00E619C2">
        <w:t>, dovozné</w:t>
      </w:r>
      <w:r w:rsidRPr="00E619C2">
        <w:t xml:space="preserve"> platidlom max. v hodnote 5-násobku výšky cestovného</w:t>
      </w:r>
      <w:r w:rsidR="000D6C6F" w:rsidRPr="00E619C2">
        <w:t>, dovozného</w:t>
      </w:r>
      <w:r w:rsidRPr="00E619C2">
        <w:t>, toto obmedzenie však neplatí pri platbe bankovkami v nominálnej hodnote do 10,- €</w:t>
      </w:r>
      <w:r w:rsidR="002D45BF" w:rsidRPr="00E619C2">
        <w:t>,</w:t>
      </w:r>
    </w:p>
    <w:p w14:paraId="7F35837D" w14:textId="01463F7B" w:rsidR="002D45BF" w:rsidRPr="00E619C2" w:rsidRDefault="002D45BF" w:rsidP="002D45BF">
      <w:pPr>
        <w:pStyle w:val="Odsekzoznamu"/>
        <w:numPr>
          <w:ilvl w:val="0"/>
          <w:numId w:val="17"/>
        </w:numPr>
        <w:ind w:left="851" w:hanging="284"/>
      </w:pPr>
      <w:r w:rsidRPr="00E619C2">
        <w:t xml:space="preserve">zaplatiť v prípade nefunkčnosti odbavovacieho zariadenia alebo </w:t>
      </w:r>
      <w:r w:rsidR="00A761E6">
        <w:t>bankovej</w:t>
      </w:r>
      <w:r w:rsidRPr="00E619C2">
        <w:t xml:space="preserve"> karty cestovné</w:t>
      </w:r>
      <w:r w:rsidR="00250351" w:rsidRPr="00E619C2">
        <w:t>, dovozné</w:t>
      </w:r>
      <w:r w:rsidRPr="00E619C2">
        <w:t xml:space="preserve"> za precestovaný úsek v hotovosti bez nároku na zľavu, ktorú by mal pri platbe z </w:t>
      </w:r>
      <w:r w:rsidR="00A761E6">
        <w:t>bankovej</w:t>
      </w:r>
      <w:r w:rsidRPr="00E619C2">
        <w:t xml:space="preserve"> karty,</w:t>
      </w:r>
    </w:p>
    <w:p w14:paraId="4A5F66FA" w14:textId="1D779F53" w:rsidR="006D6C27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 xml:space="preserve">na výzvu </w:t>
      </w:r>
      <w:r w:rsidR="00234727" w:rsidRPr="00E619C2">
        <w:t>oprávnenej osoby Dopravcu</w:t>
      </w:r>
      <w:r w:rsidRPr="00E619C2">
        <w:t xml:space="preserve"> preukázať sa platným </w:t>
      </w:r>
      <w:r w:rsidR="00AD3813" w:rsidRPr="00E619C2">
        <w:t xml:space="preserve">prepravným dokladom </w:t>
      </w:r>
      <w:r w:rsidRPr="00E619C2">
        <w:t xml:space="preserve">a zaplatiť obyčajné cestovné a sankčnú úhradu, ak sa pri kontrole nemôže preukázať platným </w:t>
      </w:r>
      <w:r w:rsidR="00AD3813" w:rsidRPr="00E619C2">
        <w:t>prepravným dokladom</w:t>
      </w:r>
      <w:r w:rsidRPr="00E619C2">
        <w:t xml:space="preserve">. Ak sa cestujúci pri kontrole nemôže preukázať platným </w:t>
      </w:r>
      <w:r w:rsidR="00AD3813" w:rsidRPr="00E619C2">
        <w:t>prepravným dokladom</w:t>
      </w:r>
      <w:r w:rsidRPr="00E619C2">
        <w:t xml:space="preserve"> a nemôže zaplatiť ihneď obyčajné cestovné a sankčnú úhradu, je povinný poskytnúť osobné údaje potrebné </w:t>
      </w:r>
      <w:r w:rsidR="00481DAF" w:rsidRPr="00E619C2">
        <w:t>pre účely vymáhania</w:t>
      </w:r>
      <w:r w:rsidRPr="00E619C2">
        <w:t xml:space="preserve"> cestovného a ďalších úhrad podľa Tarify</w:t>
      </w:r>
      <w:r w:rsidR="00234727" w:rsidRPr="00E619C2">
        <w:t xml:space="preserve"> BBSK</w:t>
      </w:r>
      <w:r w:rsidRPr="00E619C2">
        <w:t>,</w:t>
      </w:r>
    </w:p>
    <w:p w14:paraId="3A2421D6" w14:textId="5FB7165B" w:rsidR="00481DAF" w:rsidRDefault="00481DAF" w:rsidP="00481DAF">
      <w:pPr>
        <w:pStyle w:val="Odsekzoznamu"/>
        <w:numPr>
          <w:ilvl w:val="0"/>
          <w:numId w:val="17"/>
        </w:numPr>
        <w:ind w:left="851" w:hanging="284"/>
      </w:pPr>
      <w:r w:rsidRPr="00E619C2">
        <w:t>preukázať sa na výzvu oprávnenej osoby Dopravcu preukazom totožnosti a umožniť Dopravcovi si zaznamenať jeho osobné údaje pre účely uplatňovania náhrady škody zo strany Dopravcu v prípade, že cestujúci svojim konaním spôsobí škodu na majetku Dopravcu</w:t>
      </w:r>
      <w:r w:rsidR="005D23F0" w:rsidRPr="00E619C2">
        <w:t xml:space="preserve"> alebo Objednávateľa</w:t>
      </w:r>
      <w:r w:rsidRPr="00E619C2">
        <w:t xml:space="preserve"> a túto nahradiť v súlade s</w:t>
      </w:r>
      <w:r w:rsidR="00CA5FDB" w:rsidRPr="00E619C2">
        <w:t xml:space="preserve"> ustanoveniami </w:t>
      </w:r>
      <w:r w:rsidRPr="00E619C2">
        <w:t>§ 420 zák</w:t>
      </w:r>
      <w:r w:rsidR="00AB5B6F" w:rsidRPr="00E619C2">
        <w:t>ona</w:t>
      </w:r>
      <w:r w:rsidRPr="00E619C2">
        <w:t xml:space="preserve"> č. </w:t>
      </w:r>
      <w:r w:rsidR="00D84308">
        <w:t>4</w:t>
      </w:r>
      <w:r w:rsidR="00AB5B6F" w:rsidRPr="00E619C2">
        <w:t>0</w:t>
      </w:r>
      <w:r w:rsidRPr="00E619C2">
        <w:t>/19</w:t>
      </w:r>
      <w:r w:rsidR="00D84308">
        <w:t>64</w:t>
      </w:r>
      <w:r w:rsidRPr="00E619C2">
        <w:t xml:space="preserve"> Zb.</w:t>
      </w:r>
      <w:r w:rsidR="00641691" w:rsidRPr="00E619C2">
        <w:t>,</w:t>
      </w:r>
      <w:r w:rsidRPr="00E619C2">
        <w:t xml:space="preserve"> Občiansk</w:t>
      </w:r>
      <w:r w:rsidR="00BD21B1" w:rsidRPr="00E619C2">
        <w:t>eho</w:t>
      </w:r>
      <w:r w:rsidRPr="00E619C2">
        <w:t xml:space="preserve"> zákonník</w:t>
      </w:r>
      <w:r w:rsidR="00BD21B1" w:rsidRPr="00E619C2">
        <w:t>a</w:t>
      </w:r>
      <w:r w:rsidR="003E6E5D" w:rsidRPr="00E619C2">
        <w:t xml:space="preserve"> (ďalej len</w:t>
      </w:r>
      <w:r w:rsidR="003E6E5D">
        <w:t xml:space="preserve"> „OZ“)</w:t>
      </w:r>
      <w:r>
        <w:t xml:space="preserve"> a Tarif</w:t>
      </w:r>
      <w:r w:rsidR="002B2F70">
        <w:t>y</w:t>
      </w:r>
      <w:r>
        <w:t xml:space="preserve"> BBSK,</w:t>
      </w:r>
    </w:p>
    <w:p w14:paraId="48FE628E" w14:textId="6E9DFF2B" w:rsidR="006D6C27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>pripútať sa na sedadle, ktoré je vybavené bezpečnostným pásom,</w:t>
      </w:r>
    </w:p>
    <w:p w14:paraId="3E530D2E" w14:textId="09A508C1" w:rsidR="008578D2" w:rsidRPr="00E619C2" w:rsidRDefault="008578D2" w:rsidP="003C5F23">
      <w:pPr>
        <w:pStyle w:val="Odsekzoznamu"/>
        <w:numPr>
          <w:ilvl w:val="0"/>
          <w:numId w:val="17"/>
        </w:numPr>
        <w:ind w:left="851" w:hanging="284"/>
      </w:pPr>
      <w:r>
        <w:t xml:space="preserve">držať sa rukoväte, </w:t>
      </w:r>
      <w:proofErr w:type="spellStart"/>
      <w:r>
        <w:t>madla</w:t>
      </w:r>
      <w:proofErr w:type="spellEnd"/>
      <w:r>
        <w:t xml:space="preserve"> alebo inej časti interiéru vozidla k tomu slúžiaceho a to takým spôsobom, aby počas jazdy v </w:t>
      </w:r>
      <w:r w:rsidRPr="00E619C2">
        <w:t>prípade náhlej zmeny rýchlosti alebo smeru jazdy vozidla bolo v maximálne možnej miere zabránené úrazom,</w:t>
      </w:r>
    </w:p>
    <w:p w14:paraId="5901C851" w14:textId="5E901E9B" w:rsidR="001F6D9C" w:rsidRPr="00E619C2" w:rsidRDefault="006D6C27" w:rsidP="003C5F23">
      <w:pPr>
        <w:pStyle w:val="Odsekzoznamu"/>
        <w:numPr>
          <w:ilvl w:val="0"/>
          <w:numId w:val="17"/>
        </w:numPr>
        <w:ind w:left="851" w:hanging="284"/>
      </w:pPr>
      <w:r w:rsidRPr="00E619C2">
        <w:t xml:space="preserve">uložiť batožinu tak, aby nepoškodila interiér a zariadenie </w:t>
      </w:r>
      <w:r w:rsidR="00234727" w:rsidRPr="00E619C2">
        <w:t>Dopravcu alebo Objednávateľa</w:t>
      </w:r>
      <w:r w:rsidRPr="00E619C2">
        <w:t>, odevy a iné batožiny ostatných cestujúcich, resp. nespôsobila ujmu na zdraví žiadnemu z cestujúcich nielen počas státia a jazdy, ale aj pri náhlom brzdení a iných okolnostiach, ktoré sa môžu vyskytnúť v cestnej premávke. Za takto spôsobenú škodu zodpovedá cestujúci v plnom rozsahu,</w:t>
      </w:r>
    </w:p>
    <w:p w14:paraId="182AE0D0" w14:textId="3D4B77F3" w:rsidR="001F6D9C" w:rsidRDefault="001F6D9C" w:rsidP="003C5F23">
      <w:pPr>
        <w:pStyle w:val="Odsekzoznamu"/>
        <w:numPr>
          <w:ilvl w:val="0"/>
          <w:numId w:val="17"/>
        </w:numPr>
        <w:ind w:left="851" w:hanging="284"/>
      </w:pPr>
      <w:r>
        <w:t>dodržiavať v</w:t>
      </w:r>
      <w:r w:rsidR="000A18C7">
        <w:t> </w:t>
      </w:r>
      <w:r>
        <w:t>pries</w:t>
      </w:r>
      <w:r w:rsidR="000A18C7">
        <w:t xml:space="preserve">tore </w:t>
      </w:r>
      <w:r>
        <w:t>autobusovej stanice, zastávky, prístrešku</w:t>
      </w:r>
      <w:r w:rsidR="000A18C7">
        <w:t>, interiér</w:t>
      </w:r>
      <w:r w:rsidR="00EE045E">
        <w:t>i</w:t>
      </w:r>
      <w:r w:rsidR="000A18C7">
        <w:t xml:space="preserve"> vozidla</w:t>
      </w:r>
      <w:r>
        <w:t xml:space="preserve"> čistotu a poriadok,</w:t>
      </w:r>
    </w:p>
    <w:p w14:paraId="13456BF0" w14:textId="7E12904B" w:rsidR="00147197" w:rsidRDefault="00147197" w:rsidP="003C5F23">
      <w:pPr>
        <w:pStyle w:val="Odsekzoznamu"/>
        <w:numPr>
          <w:ilvl w:val="0"/>
          <w:numId w:val="17"/>
        </w:numPr>
        <w:ind w:left="851" w:hanging="284"/>
      </w:pPr>
      <w:r>
        <w:t>nefajčiť v priestor</w:t>
      </w:r>
      <w:r w:rsidR="00F92A14">
        <w:t>e</w:t>
      </w:r>
      <w:r>
        <w:t xml:space="preserve"> autobusovej stanice, zastávky alebo prístrešku,</w:t>
      </w:r>
    </w:p>
    <w:p w14:paraId="7A246B29" w14:textId="4F9F6F2E" w:rsidR="006D6C27" w:rsidRDefault="006D6C27" w:rsidP="003C5F23">
      <w:pPr>
        <w:pStyle w:val="Odsekzoznamu"/>
        <w:numPr>
          <w:ilvl w:val="0"/>
          <w:numId w:val="17"/>
        </w:numPr>
        <w:ind w:left="851" w:hanging="284"/>
      </w:pPr>
      <w:r>
        <w:t xml:space="preserve">cestujúci je povinný si pri zakúpení </w:t>
      </w:r>
      <w:r w:rsidR="00AD3813">
        <w:t>prepravného dokladu</w:t>
      </w:r>
      <w:r>
        <w:t xml:space="preserve"> tento odkontrolovať, predovšetkým údaje o čase, cene </w:t>
      </w:r>
      <w:r w:rsidR="00AD3813">
        <w:t>prepravného dokladu</w:t>
      </w:r>
      <w:r>
        <w:t xml:space="preserve">, poskytnutej zľave, a ostatné údaje podľa jeho požiadaviek. V prípade nezhody musí tento </w:t>
      </w:r>
      <w:r w:rsidR="00AD3813">
        <w:t>prepravný doklad</w:t>
      </w:r>
      <w:r>
        <w:t xml:space="preserve"> bezodkladne po zakúpení a odchodom </w:t>
      </w:r>
      <w:r w:rsidR="00366004">
        <w:t>vozidla</w:t>
      </w:r>
      <w:r>
        <w:t xml:space="preserve"> zo zastávky reklamovať u vodiča. Zistené reklamácie mimo pokladne vodiča sa neuznávajú.</w:t>
      </w:r>
    </w:p>
    <w:p w14:paraId="03615419" w14:textId="003B503B" w:rsidR="006D6C27" w:rsidRDefault="006D6C27" w:rsidP="00564087">
      <w:pPr>
        <w:ind w:left="426" w:hanging="426"/>
      </w:pPr>
      <w:r>
        <w:t xml:space="preserve">(3) </w:t>
      </w:r>
      <w:r w:rsidR="00564087">
        <w:tab/>
      </w:r>
      <w:r>
        <w:t>Cestujúci zodpovedá za správnosť údajov a platnosť osobných dokladov, vrátane preukazu na</w:t>
      </w:r>
      <w:r w:rsidR="00564087">
        <w:t xml:space="preserve"> </w:t>
      </w:r>
      <w:r>
        <w:t>zľavu na cestovnom, v celom rozsahu.</w:t>
      </w:r>
    </w:p>
    <w:p w14:paraId="7724ABD1" w14:textId="4A9DA713" w:rsidR="00833120" w:rsidRDefault="00833120" w:rsidP="00DD311D">
      <w:pPr>
        <w:pStyle w:val="Nadpis1"/>
      </w:pPr>
      <w:bookmarkStart w:id="7" w:name="_Toc77250257"/>
      <w:r>
        <w:t>P</w:t>
      </w:r>
      <w:r w:rsidR="00A71930">
        <w:t>ráva</w:t>
      </w:r>
      <w:r>
        <w:t xml:space="preserve"> cestujúceho</w:t>
      </w:r>
      <w:bookmarkEnd w:id="7"/>
    </w:p>
    <w:p w14:paraId="1D1F53DA" w14:textId="18073764" w:rsidR="005333B8" w:rsidRDefault="005333B8" w:rsidP="005333B8">
      <w:pPr>
        <w:pStyle w:val="Odsekzoznamu"/>
        <w:numPr>
          <w:ilvl w:val="0"/>
          <w:numId w:val="18"/>
        </w:numPr>
        <w:ind w:left="426" w:hanging="426"/>
      </w:pPr>
      <w:r w:rsidRPr="005333B8">
        <w:lastRenderedPageBreak/>
        <w:tab/>
        <w:t xml:space="preserve">Prepravnou zmluvou vzniká cestujúcemu právo, aby ho Dopravca prepravil do miesta určenia </w:t>
      </w:r>
      <w:r w:rsidR="00332321">
        <w:t xml:space="preserve">bezpečne, </w:t>
      </w:r>
      <w:r w:rsidRPr="005333B8">
        <w:t>riadne a včas v súlade s týmto Prepravným poriadkom BBSK.</w:t>
      </w:r>
    </w:p>
    <w:p w14:paraId="67E4A375" w14:textId="16D2B4C8" w:rsidR="00DE4DF5" w:rsidRDefault="00DE4DF5" w:rsidP="00DE4DF5">
      <w:pPr>
        <w:pStyle w:val="Odsekzoznamu"/>
        <w:numPr>
          <w:ilvl w:val="0"/>
          <w:numId w:val="18"/>
        </w:numPr>
        <w:ind w:left="426" w:hanging="426"/>
      </w:pPr>
      <w:r>
        <w:t xml:space="preserve">Osoba mladšia ako 6 rokov nie je oprávnená cestovať bez sprievodu osoby staršej ako </w:t>
      </w:r>
      <w:r w:rsidR="00773472">
        <w:br/>
      </w:r>
      <w:r>
        <w:t xml:space="preserve">10 rokov. Ak cestuje osoba staršia ako 10 rokov, považuje sa za rozumovo a vôľovo dostatočne vyspelú na uzatvorenie </w:t>
      </w:r>
      <w:r w:rsidR="00773472">
        <w:t>p</w:t>
      </w:r>
      <w:r>
        <w:t>repravnej zmluvy.</w:t>
      </w:r>
    </w:p>
    <w:p w14:paraId="28E9662E" w14:textId="034F1F67" w:rsidR="00BD2E7F" w:rsidRDefault="00BD2E7F" w:rsidP="00BD2E7F">
      <w:pPr>
        <w:pStyle w:val="Odsekzoznamu"/>
        <w:numPr>
          <w:ilvl w:val="0"/>
          <w:numId w:val="18"/>
        </w:numPr>
        <w:ind w:left="426" w:hanging="426"/>
      </w:pPr>
      <w:r>
        <w:t xml:space="preserve">Cestujúci má právo na prepravu </w:t>
      </w:r>
      <w:r w:rsidRPr="00BD7A61">
        <w:t>batožiny</w:t>
      </w:r>
      <w:r>
        <w:t>, a ak to umožňujú prepravné podmienky, aj drobných živých spoločenských zvierat prepravovaných spolu s cestujúcim podľa tohto Prepravného poriadku BBSK.</w:t>
      </w:r>
    </w:p>
    <w:p w14:paraId="1D01B639" w14:textId="3F840F7B" w:rsidR="00BD2E7F" w:rsidRDefault="00BD2E7F" w:rsidP="00BD2E7F">
      <w:pPr>
        <w:pStyle w:val="Odsekzoznamu"/>
        <w:numPr>
          <w:ilvl w:val="0"/>
          <w:numId w:val="18"/>
        </w:numPr>
        <w:ind w:left="426" w:hanging="426"/>
      </w:pPr>
      <w:r>
        <w:t>Cestujúci má právo na informácie o podmienkach prepravy, ktoré mu je povinn</w:t>
      </w:r>
      <w:r w:rsidR="006E6175">
        <w:t>á</w:t>
      </w:r>
      <w:r>
        <w:t xml:space="preserve"> poskytnúť </w:t>
      </w:r>
      <w:r w:rsidR="005F4422">
        <w:t>oprávnená osoba</w:t>
      </w:r>
      <w:r>
        <w:t xml:space="preserve"> Dopravcu.</w:t>
      </w:r>
    </w:p>
    <w:p w14:paraId="65B8756E" w14:textId="58ABDDA2" w:rsidR="00BD2E7F" w:rsidRPr="00E619C2" w:rsidRDefault="00BD2E7F" w:rsidP="00BD2E7F">
      <w:pPr>
        <w:pStyle w:val="Odsekzoznamu"/>
        <w:numPr>
          <w:ilvl w:val="0"/>
          <w:numId w:val="18"/>
        </w:numPr>
        <w:ind w:left="426" w:hanging="426"/>
      </w:pPr>
      <w:r>
        <w:t xml:space="preserve">Ak nie je ďalej ustanovené inak, platí, že ak sa niektorý spoj zruší alebo ak sa preprava na ňom preruší alebo zastaví, </w:t>
      </w:r>
      <w:r w:rsidRPr="00E619C2">
        <w:t xml:space="preserve">cestujúci s platným </w:t>
      </w:r>
      <w:r w:rsidR="00BD7A61" w:rsidRPr="00E619C2">
        <w:t>prepravným dokladom</w:t>
      </w:r>
      <w:r w:rsidRPr="00E619C2">
        <w:t xml:space="preserve"> má prednostné právo na náhradnú prepravu do zastávky, po ktorú zaplatil cestovné</w:t>
      </w:r>
      <w:r w:rsidR="008036AF" w:rsidRPr="00E619C2">
        <w:t>, resp. dovozné</w:t>
      </w:r>
      <w:r w:rsidRPr="00E619C2">
        <w:t>, iným spojom tej istej autobusovej linky alebo iným spojom inej autobusovej linky Dopravcu. Ak to nie je možné v ten istý deň, cestujúci má právo na bezplatnú prepravu späť do východiskovej zastávky a na vrátenie cestovného</w:t>
      </w:r>
      <w:r w:rsidR="008036AF" w:rsidRPr="00E619C2">
        <w:t>, resp. dovozného</w:t>
      </w:r>
      <w:r w:rsidR="00E93D5E" w:rsidRPr="00E619C2">
        <w:t xml:space="preserve"> v zmysle ustanovení čl. XVI tohto Prepravného poriadku BBSK.</w:t>
      </w:r>
    </w:p>
    <w:p w14:paraId="0911BCC0" w14:textId="35ACB946" w:rsidR="00BD2E7F" w:rsidRPr="00E619C2" w:rsidRDefault="00BD2E7F" w:rsidP="00C36717">
      <w:pPr>
        <w:pStyle w:val="Odsekzoznamu"/>
        <w:numPr>
          <w:ilvl w:val="0"/>
          <w:numId w:val="18"/>
        </w:numPr>
        <w:ind w:left="426" w:hanging="426"/>
      </w:pPr>
      <w:r w:rsidRPr="00E619C2">
        <w:t xml:space="preserve">Cestujúci je oprávnený nastupovať a vystupovať len tými dverami, ktoré sú určené na nastupovanie alebo vystupovanie. </w:t>
      </w:r>
    </w:p>
    <w:p w14:paraId="36C2F51A" w14:textId="3DB4B1D7" w:rsidR="00833120" w:rsidRPr="00E619C2" w:rsidRDefault="00AD6F8E" w:rsidP="00DD311D">
      <w:pPr>
        <w:pStyle w:val="Nadpis1"/>
      </w:pPr>
      <w:bookmarkStart w:id="8" w:name="_Toc77250258"/>
      <w:r w:rsidRPr="00E619C2">
        <w:t>Práva osôb so zdravotným postihnutím a zníženou pohyblivosťou</w:t>
      </w:r>
      <w:bookmarkEnd w:id="8"/>
    </w:p>
    <w:p w14:paraId="68F39259" w14:textId="2B7CC47C" w:rsidR="00B643D2" w:rsidRPr="00E619C2" w:rsidRDefault="00AD6F8E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 xml:space="preserve">Osoba </w:t>
      </w:r>
      <w:r w:rsidR="00B643D2" w:rsidRPr="00E619C2">
        <w:t>so zdravotným postihnutím</w:t>
      </w:r>
      <w:r w:rsidR="00672E40" w:rsidRPr="00E619C2">
        <w:t xml:space="preserve">, resp. </w:t>
      </w:r>
      <w:r w:rsidR="00B643D2" w:rsidRPr="00E619C2">
        <w:t>so zníženou pohyblivosťou m</w:t>
      </w:r>
      <w:r w:rsidR="00672E40" w:rsidRPr="00E619C2">
        <w:t>á</w:t>
      </w:r>
      <w:r w:rsidR="00B643D2" w:rsidRPr="00E619C2">
        <w:t xml:space="preserve"> právo na vyhradené miesto vo vozidle Dopravcu.</w:t>
      </w:r>
    </w:p>
    <w:p w14:paraId="6C8A8357" w14:textId="0347F567" w:rsidR="007C59D0" w:rsidRPr="00E619C2" w:rsidRDefault="007C59D0" w:rsidP="00F478BC">
      <w:pPr>
        <w:pStyle w:val="Odsekzoznamu"/>
        <w:numPr>
          <w:ilvl w:val="0"/>
          <w:numId w:val="19"/>
        </w:numPr>
        <w:ind w:left="426" w:hanging="426"/>
      </w:pPr>
      <w:proofErr w:type="spellStart"/>
      <w:r w:rsidRPr="00E619C2">
        <w:t>Nevidiace</w:t>
      </w:r>
      <w:proofErr w:type="spellEnd"/>
      <w:r w:rsidRPr="00E619C2">
        <w:t xml:space="preserve"> a nepočujúce osoby sa prepravujú bezplatne.</w:t>
      </w:r>
    </w:p>
    <w:p w14:paraId="3FF580F8" w14:textId="73F3D3D9" w:rsidR="00B643D2" w:rsidRDefault="00B643D2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>Zdravotne postihnuté osoby, ktoré na pomoc používajú vodiaceho psa, majú právo na prepravu spolu s vodiacim psom, označeným pre tento účel postrojom</w:t>
      </w:r>
      <w:r>
        <w:t xml:space="preserve"> bielej farby s červeným krížom alebo bezpečnostnými oranžovými pruhmi. Vodiaci pes sa prepravuje </w:t>
      </w:r>
      <w:r w:rsidR="00105795">
        <w:t>bezplatne</w:t>
      </w:r>
      <w:r>
        <w:t>.</w:t>
      </w:r>
    </w:p>
    <w:p w14:paraId="72FB2E10" w14:textId="7202B4B0" w:rsidR="00B643D2" w:rsidRDefault="00B643D2" w:rsidP="00F478BC">
      <w:pPr>
        <w:pStyle w:val="Odsekzoznamu"/>
        <w:numPr>
          <w:ilvl w:val="0"/>
          <w:numId w:val="19"/>
        </w:numPr>
        <w:ind w:left="426" w:hanging="426"/>
      </w:pPr>
      <w:r>
        <w:t xml:space="preserve">Ak nie je ďalej uvedené inak, Dopravca nie je oprávnený </w:t>
      </w:r>
      <w:r w:rsidR="00105795">
        <w:t xml:space="preserve">odmietnuť </w:t>
      </w:r>
      <w:r>
        <w:t xml:space="preserve">vydať alebo inak poskytnúť </w:t>
      </w:r>
      <w:r w:rsidR="00BD7A61">
        <w:t>prepravný doklad</w:t>
      </w:r>
      <w:r>
        <w:t xml:space="preserve">, alebo nastúpiť osobe z dôvodu akéhokoľvek zdravotného postihnutia alebo zníženej pohyblivosti a nie je oprávnený požadovať za </w:t>
      </w:r>
      <w:r w:rsidR="00BD7A61">
        <w:t>prepravné doklady</w:t>
      </w:r>
      <w:r>
        <w:t xml:space="preserve"> zdravotne postihnutých osôb a osôb so zníženou pohyblivosťou dodatočné príplatky.</w:t>
      </w:r>
    </w:p>
    <w:p w14:paraId="41D16464" w14:textId="4D50B0AA" w:rsidR="00B643D2" w:rsidRDefault="00B643D2" w:rsidP="00F478BC">
      <w:pPr>
        <w:pStyle w:val="Odsekzoznamu"/>
        <w:numPr>
          <w:ilvl w:val="0"/>
          <w:numId w:val="19"/>
        </w:numPr>
        <w:ind w:left="426" w:hanging="426"/>
      </w:pPr>
      <w:r>
        <w:t xml:space="preserve">Dopravca môže odmietnuť vydať alebo inak poskytnúť </w:t>
      </w:r>
      <w:r w:rsidR="00BD7A61">
        <w:t>prepravný doklad</w:t>
      </w:r>
      <w:r>
        <w:t>, alebo nastúpiť osobe z dôvodu zdravotného postihnutia alebo zníženej pohyblivosti:</w:t>
      </w:r>
    </w:p>
    <w:p w14:paraId="17FA4A88" w14:textId="274A2D3F" w:rsidR="00B643D2" w:rsidRDefault="00B643D2" w:rsidP="00F478BC">
      <w:pPr>
        <w:pStyle w:val="Odsekzoznamu"/>
        <w:numPr>
          <w:ilvl w:val="1"/>
          <w:numId w:val="20"/>
        </w:numPr>
        <w:ind w:left="851" w:hanging="284"/>
      </w:pPr>
      <w:r>
        <w:t>aby splnil príslušné bezpečnostné požiadavky ustanovené medzinárodným právom, právom Únie alebo vnútroštátnym právom alebo aby splnili zdravotné a bezpečnostné požiadavky ustanovené príslušnými orgánmi</w:t>
      </w:r>
      <w:r w:rsidR="00AD6F8E">
        <w:t>,</w:t>
      </w:r>
    </w:p>
    <w:p w14:paraId="42D140A2" w14:textId="4A449D15" w:rsidR="00B643D2" w:rsidRPr="00E619C2" w:rsidRDefault="00B643D2" w:rsidP="00F478BC">
      <w:pPr>
        <w:pStyle w:val="Odsekzoznamu"/>
        <w:numPr>
          <w:ilvl w:val="1"/>
          <w:numId w:val="20"/>
        </w:numPr>
        <w:ind w:left="851" w:hanging="284"/>
      </w:pPr>
      <w:r>
        <w:t xml:space="preserve">ak konštrukcia </w:t>
      </w:r>
      <w:r w:rsidRPr="00E619C2">
        <w:t>vozidla alebo infraštruktúra vrátane vybavenia autobusových zastávok a staníc fyzicky znemožňujú nástup, výstup alebo prepravu zdravotne postihnutej osoby alebo osoby so zníženou pohyblivosťou bezpečným alebo z hľadiska prevádzky uskutočniteľným spôsobom.</w:t>
      </w:r>
    </w:p>
    <w:p w14:paraId="5889639C" w14:textId="0B11EF5F" w:rsidR="00B643D2" w:rsidRPr="00E619C2" w:rsidRDefault="00B643D2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t xml:space="preserve">Ak Dopravca odmietne vydať alebo inak poskytnúť </w:t>
      </w:r>
      <w:r w:rsidR="00BD7A61" w:rsidRPr="00E619C2">
        <w:t>prepravný doklad</w:t>
      </w:r>
      <w:r w:rsidR="00883A3B" w:rsidRPr="00E619C2">
        <w:t xml:space="preserve"> </w:t>
      </w:r>
      <w:r w:rsidRPr="00E619C2">
        <w:t>alebo nastúpiť osobe z dôvodu zdravotného postihnutia alebo zníženej pohyblivosti na základe dôvodov uvedených v</w:t>
      </w:r>
      <w:r w:rsidR="00883A3B" w:rsidRPr="00E619C2">
        <w:t> ods. 4 tohto článku</w:t>
      </w:r>
      <w:r w:rsidRPr="00E619C2">
        <w:t>, táto osoba môže požiadať, aby ju sprevádzala iná osoba, ktorú si sama zvolí a ktorá je schopná poskytnúť pomoc, ktorú zdravotne postihnutá osoba alebo osoba so zníženou pohyblivosťou vyžaduje, aby sa prestali uplatňovať dôvody uvedené v</w:t>
      </w:r>
      <w:r w:rsidR="00883A3B" w:rsidRPr="00E619C2">
        <w:t xml:space="preserve"> ods. 4 tohto článku</w:t>
      </w:r>
      <w:r w:rsidRPr="00E619C2">
        <w:t>. Takáto sprevádzajúca osoba sa prepravuje bezplatne a podľa možností sa usadí vedľa zdravotne postihnutej osoby alebo osoby so zníženou pohyblivosťou.</w:t>
      </w:r>
    </w:p>
    <w:p w14:paraId="1F58DD06" w14:textId="1B1C3A3B" w:rsidR="00B643D2" w:rsidRPr="00E619C2" w:rsidRDefault="00B643D2" w:rsidP="00F478BC">
      <w:pPr>
        <w:pStyle w:val="Odsekzoznamu"/>
        <w:numPr>
          <w:ilvl w:val="0"/>
          <w:numId w:val="19"/>
        </w:numPr>
        <w:ind w:left="426" w:hanging="426"/>
      </w:pPr>
      <w:r w:rsidRPr="00E619C2">
        <w:lastRenderedPageBreak/>
        <w:t xml:space="preserve">Ak Dopravca uplatňuje </w:t>
      </w:r>
      <w:r w:rsidR="00BE3122" w:rsidRPr="00E619C2">
        <w:t>ods. 4 tohto článku</w:t>
      </w:r>
      <w:r w:rsidRPr="00E619C2">
        <w:t>, bezodkladne informuje zdravotne postihnutú osobu</w:t>
      </w:r>
      <w:r w:rsidR="00F478BC" w:rsidRPr="00E619C2">
        <w:t xml:space="preserve"> </w:t>
      </w:r>
      <w:r w:rsidRPr="00E619C2">
        <w:t>alebo osobu so zníženou pohyblivosťou o dôvodoch jeho uplatnenia a na základe jej</w:t>
      </w:r>
      <w:r w:rsidR="00F478BC" w:rsidRPr="00E619C2">
        <w:t xml:space="preserve"> </w:t>
      </w:r>
      <w:r w:rsidRPr="00E619C2">
        <w:t>žiadosti písomne informuje dotknutú osobu do piatich pracovných dní odo dňa</w:t>
      </w:r>
      <w:r w:rsidR="00F478BC" w:rsidRPr="00E619C2">
        <w:t xml:space="preserve"> </w:t>
      </w:r>
      <w:r w:rsidRPr="00E619C2">
        <w:t>požiadania.</w:t>
      </w:r>
    </w:p>
    <w:p w14:paraId="7AA0784F" w14:textId="5BBB75A6" w:rsidR="00B643D2" w:rsidDel="00B76F03" w:rsidRDefault="00B643D2" w:rsidP="00F478BC">
      <w:pPr>
        <w:pStyle w:val="Odsekzoznamu"/>
        <w:numPr>
          <w:ilvl w:val="0"/>
          <w:numId w:val="19"/>
        </w:numPr>
        <w:ind w:left="426" w:hanging="426"/>
        <w:rPr>
          <w:del w:id="9" w:author="Jakub Michalica" w:date="2021-08-27T11:54:00Z"/>
        </w:rPr>
      </w:pPr>
      <w:bookmarkStart w:id="10" w:name="_GoBack"/>
      <w:bookmarkEnd w:id="10"/>
      <w:del w:id="11" w:author="Jakub Michalica" w:date="2021-08-27T11:54:00Z">
        <w:r w:rsidRPr="00E619C2" w:rsidDel="00B76F03">
          <w:delText>Dopravca a správcovia autobusových staníc zodpovedajú za stratu alebo poškodenie</w:delText>
        </w:r>
        <w:r w:rsidR="00F478BC" w:rsidRPr="00E619C2" w:rsidDel="00B76F03">
          <w:delText xml:space="preserve"> </w:delText>
        </w:r>
        <w:r w:rsidRPr="00E619C2" w:rsidDel="00B76F03">
          <w:delText>invalidných vozíkov, iného vybavenia na zabezpečenie pohyblivosti</w:delText>
        </w:r>
        <w:r w:rsidDel="00B76F03">
          <w:delText xml:space="preserve"> alebo asistenčných</w:delText>
        </w:r>
        <w:r w:rsidR="00F478BC" w:rsidDel="00B76F03">
          <w:delText xml:space="preserve"> </w:delText>
        </w:r>
        <w:r w:rsidDel="00B76F03">
          <w:delText>zariadení. Škodu za stratu alebo poškodenie nahradí Dopravca alebo správca</w:delText>
        </w:r>
        <w:r w:rsidR="00F478BC" w:rsidDel="00B76F03">
          <w:delText xml:space="preserve"> </w:delText>
        </w:r>
        <w:r w:rsidDel="00B76F03">
          <w:delText>autobusovej stanice zodpovedný za danú stratu alebo poškodenie.</w:delText>
        </w:r>
      </w:del>
    </w:p>
    <w:p w14:paraId="50DD35AD" w14:textId="244845A4" w:rsidR="004F32D1" w:rsidDel="00B76F03" w:rsidRDefault="00B643D2" w:rsidP="00F478BC">
      <w:pPr>
        <w:pStyle w:val="Odsekzoznamu"/>
        <w:numPr>
          <w:ilvl w:val="0"/>
          <w:numId w:val="19"/>
        </w:numPr>
        <w:ind w:left="426" w:hanging="426"/>
        <w:rPr>
          <w:del w:id="12" w:author="Jakub Michalica" w:date="2021-08-27T11:54:00Z"/>
        </w:rPr>
      </w:pPr>
      <w:del w:id="13" w:author="Jakub Michalica" w:date="2021-08-27T11:54:00Z">
        <w:r w:rsidDel="00B76F03">
          <w:delText>V prípade potreby Dopravca vynaloží maximálne úsilie na rýchle poskytnutie dočasnej</w:delText>
        </w:r>
        <w:r w:rsidR="00F478BC" w:rsidDel="00B76F03">
          <w:delText xml:space="preserve"> </w:delText>
        </w:r>
        <w:r w:rsidDel="00B76F03">
          <w:delText>náhradnej pomôcky alebo zariadenia. Technické a funkčné vlastnosti invalidných</w:delText>
        </w:r>
        <w:r w:rsidR="00F478BC" w:rsidDel="00B76F03">
          <w:delText xml:space="preserve"> </w:delText>
        </w:r>
        <w:r w:rsidDel="00B76F03">
          <w:delText>vozíkov, iného vybavenia na zabezpečenie pohyblivosti alebo asistenčných zariadení sú</w:delText>
        </w:r>
        <w:r w:rsidR="00F478BC" w:rsidDel="00B76F03">
          <w:delText xml:space="preserve"> </w:delText>
        </w:r>
        <w:r w:rsidDel="00B76F03">
          <w:delText>podľa možností podobné tým, ktoré sa stratili alebo poškodili.</w:delText>
        </w:r>
      </w:del>
    </w:p>
    <w:p w14:paraId="3F3714D3" w14:textId="0C9BBC67" w:rsidR="00833120" w:rsidRPr="00641262" w:rsidRDefault="00833120" w:rsidP="00DD311D">
      <w:pPr>
        <w:pStyle w:val="Nadpis1"/>
      </w:pPr>
      <w:bookmarkStart w:id="14" w:name="_Toc77250259"/>
      <w:r w:rsidRPr="00641262">
        <w:t xml:space="preserve">Vylúčenie </w:t>
      </w:r>
      <w:r w:rsidR="006C38D4" w:rsidRPr="00641262">
        <w:t>osôb</w:t>
      </w:r>
      <w:r w:rsidRPr="00641262">
        <w:t xml:space="preserve"> z</w:t>
      </w:r>
      <w:r w:rsidR="00A072B4" w:rsidRPr="00641262">
        <w:t> </w:t>
      </w:r>
      <w:r w:rsidRPr="00641262">
        <w:t>prepravy</w:t>
      </w:r>
      <w:bookmarkEnd w:id="14"/>
    </w:p>
    <w:p w14:paraId="47600BCD" w14:textId="0325D224" w:rsidR="00221C0B" w:rsidRDefault="0070117F" w:rsidP="00221C0B">
      <w:pPr>
        <w:pStyle w:val="Odsekzoznamu"/>
        <w:numPr>
          <w:ilvl w:val="0"/>
          <w:numId w:val="21"/>
        </w:numPr>
        <w:ind w:left="426" w:hanging="426"/>
      </w:pPr>
      <w:r>
        <w:t>Oprávnená osoba Dopravcu</w:t>
      </w:r>
      <w:r w:rsidRPr="0070117F">
        <w:t xml:space="preserve"> je oprávnen</w:t>
      </w:r>
      <w:r>
        <w:t>á</w:t>
      </w:r>
      <w:r w:rsidRPr="0070117F">
        <w:t xml:space="preserve"> z prepravy vylúčiť</w:t>
      </w:r>
      <w:r>
        <w:t xml:space="preserve"> </w:t>
      </w:r>
      <w:r w:rsidR="00833570">
        <w:t>cestujúceho</w:t>
      </w:r>
      <w:r>
        <w:t>, ak</w:t>
      </w:r>
      <w:r w:rsidRPr="0070117F">
        <w:t>:</w:t>
      </w:r>
    </w:p>
    <w:p w14:paraId="48521BDD" w14:textId="07CABE6B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 xml:space="preserve">cestujúci odmietne uhradiť </w:t>
      </w:r>
      <w:r w:rsidRPr="00E619C2">
        <w:t>požadované cestovné</w:t>
      </w:r>
      <w:r w:rsidR="002B3C52" w:rsidRPr="00E619C2">
        <w:t>, dovozné</w:t>
      </w:r>
      <w:r w:rsidRPr="00E619C2">
        <w:t xml:space="preserve"> alebo sa pri kontrole </w:t>
      </w:r>
      <w:r w:rsidR="002B3C52" w:rsidRPr="00E619C2">
        <w:t>prepravných dokladov</w:t>
      </w:r>
      <w:r w:rsidRPr="00E619C2">
        <w:t xml:space="preserve"> nepreukáže platným </w:t>
      </w:r>
      <w:r w:rsidR="002B3C52" w:rsidRPr="00E619C2">
        <w:t>prepravným dokladom</w:t>
      </w:r>
      <w:r w:rsidRPr="00E619C2">
        <w:t xml:space="preserve"> alebo platným preukazom na zľavu, prípadne za týmto účelom neuhradí sankčnú úhradu v zmysle Tarify BBSK,</w:t>
      </w:r>
    </w:p>
    <w:p w14:paraId="1103BA2A" w14:textId="77777777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správanie cestujúceho vzbudzuje obavu o bezpečnosť, život, zdravie vodiča alebo ostatných cestujúcich,</w:t>
      </w:r>
    </w:p>
    <w:p w14:paraId="57099EAB" w14:textId="77777777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cestujúci znečisťuje alebo poškodzuje vozidlo Dopravcu a zariadenia Dopravcu alebo Objednávateľa opakovane aj po uhradení sankčnej úhrady v zmysle Tarify BBSK,</w:t>
      </w:r>
    </w:p>
    <w:p w14:paraId="2718F5EA" w14:textId="685EA3CA" w:rsidR="00A072B4" w:rsidRPr="00E619C2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cestujúci má v úmysle prepraviť batožinu alebo zviera, ktor</w:t>
      </w:r>
      <w:r w:rsidR="00077F6B" w:rsidRPr="00E619C2">
        <w:t>ých</w:t>
      </w:r>
      <w:r w:rsidRPr="00E619C2">
        <w:t xml:space="preserve"> preprava je </w:t>
      </w:r>
      <w:r w:rsidR="005C0D89" w:rsidRPr="00E619C2">
        <w:t xml:space="preserve">v zmysle </w:t>
      </w:r>
      <w:r w:rsidR="00A45E5A" w:rsidRPr="00E619C2">
        <w:t xml:space="preserve">ustanovení </w:t>
      </w:r>
      <w:r w:rsidR="005C0D89" w:rsidRPr="00E619C2">
        <w:t xml:space="preserve">čl. XIII </w:t>
      </w:r>
      <w:r w:rsidR="00515A1E" w:rsidRPr="00E619C2">
        <w:t xml:space="preserve">ods.18 </w:t>
      </w:r>
      <w:r w:rsidR="005C0D89" w:rsidRPr="00E619C2">
        <w:t>vylúčená</w:t>
      </w:r>
      <w:r w:rsidRPr="00E619C2">
        <w:t>,</w:t>
      </w:r>
    </w:p>
    <w:p w14:paraId="039EEC27" w14:textId="11B8BF0F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 w:rsidRPr="00E619C2">
        <w:t>cestujúci vo vozidle fajčí, konzumuje alkoholické nápoje, alebo existuje podozrenie, že cestujúci je pod vplyvom alkoholu</w:t>
      </w:r>
      <w:r w:rsidR="00AD30A7" w:rsidRPr="00E619C2">
        <w:t xml:space="preserve">, </w:t>
      </w:r>
      <w:r w:rsidRPr="00E619C2">
        <w:t>návykových alebo psychotropných</w:t>
      </w:r>
      <w:r>
        <w:t xml:space="preserve"> látok,</w:t>
      </w:r>
    </w:p>
    <w:p w14:paraId="02D634FE" w14:textId="77777777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>cestujúci svojim hlasovým prejavom, pískaním, reprodukovaním hudby, iných zvukov alebo inými prejavmi pôsobí rušivo na vodiča alebo ostatných cestujúcich,</w:t>
      </w:r>
    </w:p>
    <w:p w14:paraId="6EBB96D0" w14:textId="77777777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>cestujúci akýmkoľvek iným spôsobom ohrozuje plynulosť alebo bezpečnosť dopravy, najmä vstupovaním do priestoru vodiča, nastupovaním alebo vystupovaním z vozidla mimo určenej zastávky alebo iným nevhodným konaním,</w:t>
      </w:r>
    </w:p>
    <w:p w14:paraId="2D959FA7" w14:textId="69EF04C4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>cestujúci prepravuje batožinu, ktorá nespĺňa podmienky Objednávateľa pre pohodlnú a bezpečnú prepravu bez ostatných rušivých vplyvov (znečistenie, zápach, hluk, presakujúce tekutiny, a pod.),</w:t>
      </w:r>
    </w:p>
    <w:p w14:paraId="601A9E69" w14:textId="6BF203B9" w:rsidR="00A072B4" w:rsidRDefault="00A072B4" w:rsidP="00A072B4">
      <w:pPr>
        <w:pStyle w:val="Odsekzoznamu"/>
        <w:numPr>
          <w:ilvl w:val="0"/>
          <w:numId w:val="13"/>
        </w:numPr>
        <w:ind w:left="851" w:hanging="284"/>
      </w:pPr>
      <w:r>
        <w:t>cestujúci napriek upozorneniu oprávnenej osoby Dopravcu nerešpektuje akékoľvek ustanovenie tohto Prepraveného poriadku BBSK.</w:t>
      </w:r>
    </w:p>
    <w:p w14:paraId="4EA6A1EB" w14:textId="4EFB7F65" w:rsidR="0079335F" w:rsidRDefault="0079335F" w:rsidP="00406A04">
      <w:pPr>
        <w:pStyle w:val="Odsekzoznamu"/>
        <w:numPr>
          <w:ilvl w:val="0"/>
          <w:numId w:val="21"/>
        </w:numPr>
        <w:ind w:left="426" w:hanging="426"/>
      </w:pPr>
      <w:r>
        <w:t xml:space="preserve">Vylúčenie z prepravy po začatí cesty treba uskutočniť tak, aby sa neohrozilo zdravie alebo bezpečnosť </w:t>
      </w:r>
      <w:r w:rsidR="00833570">
        <w:t>cestujúceho</w:t>
      </w:r>
      <w:r>
        <w:t xml:space="preserve"> vylučovanej z prepravy. Vylúčiť z prepravy osobu mladšiu ako </w:t>
      </w:r>
      <w:r w:rsidR="00604CB3">
        <w:br/>
      </w:r>
      <w:r>
        <w:t>15 rokov mimo obvodu obce je neprípustné.</w:t>
      </w:r>
    </w:p>
    <w:p w14:paraId="6E59DDFB" w14:textId="55C55D0E" w:rsidR="0079335F" w:rsidRPr="00E619C2" w:rsidRDefault="00CF0655" w:rsidP="00406A04">
      <w:pPr>
        <w:pStyle w:val="Odsekzoznamu"/>
        <w:numPr>
          <w:ilvl w:val="0"/>
          <w:numId w:val="21"/>
        </w:numPr>
        <w:ind w:left="426" w:hanging="426"/>
      </w:pPr>
      <w:r>
        <w:t>Oprávnená osoba Dopravcu</w:t>
      </w:r>
      <w:r w:rsidR="0079335F">
        <w:t xml:space="preserve"> rozhodne s ohľadom na bezpečnosť a plynulosť prepravy, cestnej premávky ako aj ostatných cestujúcich a majetku </w:t>
      </w:r>
      <w:r w:rsidRPr="00E619C2">
        <w:t>D</w:t>
      </w:r>
      <w:r w:rsidR="0079335F" w:rsidRPr="00E619C2">
        <w:t>opravcu</w:t>
      </w:r>
      <w:r w:rsidRPr="00E619C2">
        <w:t xml:space="preserve"> alebo Objednávateľa</w:t>
      </w:r>
      <w:r w:rsidR="0079335F" w:rsidRPr="00E619C2">
        <w:t xml:space="preserve">, na ktorom mieste a čase bude </w:t>
      </w:r>
      <w:r w:rsidR="00833570" w:rsidRPr="00E619C2">
        <w:t>cestujúci</w:t>
      </w:r>
      <w:r w:rsidR="0079335F" w:rsidRPr="00E619C2">
        <w:t xml:space="preserve"> podľa tohto článku vylúčen</w:t>
      </w:r>
      <w:r w:rsidR="00833570" w:rsidRPr="00E619C2">
        <w:t>ý</w:t>
      </w:r>
      <w:r w:rsidR="0079335F" w:rsidRPr="00E619C2">
        <w:t xml:space="preserve"> z prepravy. V prípade mimoriadnych bezpečnostných opatrení je o</w:t>
      </w:r>
      <w:r w:rsidRPr="00E619C2">
        <w:t>právnená osoba Dopravcu</w:t>
      </w:r>
      <w:r w:rsidR="0079335F" w:rsidRPr="00E619C2">
        <w:t xml:space="preserve"> oprávnená vylúčiť </w:t>
      </w:r>
      <w:r w:rsidR="00833570" w:rsidRPr="00E619C2">
        <w:t>cestujúceho</w:t>
      </w:r>
      <w:r w:rsidR="0079335F" w:rsidRPr="00E619C2">
        <w:t xml:space="preserve"> z vozidla a prepravy aj mimo autobusovej zastávky.</w:t>
      </w:r>
    </w:p>
    <w:p w14:paraId="0931CEEC" w14:textId="7E70A1BA" w:rsidR="00A072B4" w:rsidRPr="00E619C2" w:rsidRDefault="00833570" w:rsidP="00A072B4">
      <w:pPr>
        <w:pStyle w:val="Odsekzoznamu"/>
        <w:numPr>
          <w:ilvl w:val="0"/>
          <w:numId w:val="21"/>
        </w:numPr>
        <w:ind w:left="426" w:hanging="426"/>
      </w:pPr>
      <w:r w:rsidRPr="00E619C2">
        <w:t>Cestujúci</w:t>
      </w:r>
      <w:r w:rsidR="0079335F" w:rsidRPr="00E619C2">
        <w:t>, ktor</w:t>
      </w:r>
      <w:r w:rsidRPr="00E619C2">
        <w:t>ý</w:t>
      </w:r>
      <w:r w:rsidR="0079335F" w:rsidRPr="00E619C2">
        <w:t xml:space="preserve"> bol z prepravy vylúčen</w:t>
      </w:r>
      <w:r w:rsidRPr="00E619C2">
        <w:t>ý</w:t>
      </w:r>
      <w:r w:rsidR="0079335F" w:rsidRPr="00E619C2">
        <w:t xml:space="preserve"> neprávom,</w:t>
      </w:r>
      <w:r w:rsidR="00280617" w:rsidRPr="00E619C2">
        <w:t xml:space="preserve"> po náležitom preukázaní sa cestujúcim,</w:t>
      </w:r>
      <w:r w:rsidR="0079335F" w:rsidRPr="00E619C2">
        <w:t xml:space="preserve"> má právo na vrátenie cestovného, prípadne dovozného</w:t>
      </w:r>
      <w:r w:rsidR="005063F4" w:rsidRPr="00E619C2">
        <w:t xml:space="preserve"> v zmysle ustanovení čl. XVI</w:t>
      </w:r>
      <w:r w:rsidR="005D1DF2" w:rsidRPr="00E619C2">
        <w:t xml:space="preserve"> tohto Prepravného poriadku BBSK.</w:t>
      </w:r>
    </w:p>
    <w:p w14:paraId="542DB4A8" w14:textId="6F24B111" w:rsidR="00EB533E" w:rsidRPr="00E619C2" w:rsidRDefault="00EB533E" w:rsidP="00EB533E">
      <w:pPr>
        <w:pStyle w:val="Nadpis1"/>
      </w:pPr>
      <w:bookmarkStart w:id="15" w:name="_Toc77250260"/>
      <w:r w:rsidRPr="00E619C2">
        <w:lastRenderedPageBreak/>
        <w:t>Prepravné doklady</w:t>
      </w:r>
      <w:bookmarkEnd w:id="15"/>
    </w:p>
    <w:p w14:paraId="1B67C198" w14:textId="6999ABCC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>
        <w:t>Potvrdením o uzatvorení prepravnej zmluvy a </w:t>
      </w:r>
      <w:r w:rsidRPr="00E619C2">
        <w:t>o zaplatení cestovného, dovozného je prepravný doklad v</w:t>
      </w:r>
      <w:r w:rsidR="008D124C" w:rsidRPr="00E619C2">
        <w:t> </w:t>
      </w:r>
      <w:r w:rsidRPr="00E619C2">
        <w:t>papierovej</w:t>
      </w:r>
      <w:r w:rsidR="008D124C" w:rsidRPr="00E619C2">
        <w:t xml:space="preserve"> alebo elektronickej</w:t>
      </w:r>
      <w:r w:rsidRPr="00E619C2">
        <w:t xml:space="preserve"> podobe. </w:t>
      </w:r>
      <w:r w:rsidR="008D124C" w:rsidRPr="00E619C2">
        <w:t>Prepravný doklad</w:t>
      </w:r>
      <w:r w:rsidRPr="00E619C2">
        <w:t xml:space="preserve"> obsahuje náležitosti uvedené v čl. II ods. 7.</w:t>
      </w:r>
    </w:p>
    <w:p w14:paraId="24947EC6" w14:textId="673076E8" w:rsidR="001024FE" w:rsidRPr="00E619C2" w:rsidRDefault="001024FE" w:rsidP="001024FE">
      <w:pPr>
        <w:pStyle w:val="Odsekzoznamu"/>
        <w:numPr>
          <w:ilvl w:val="0"/>
          <w:numId w:val="23"/>
        </w:numPr>
        <w:ind w:left="426" w:hanging="426"/>
      </w:pPr>
      <w:r w:rsidRPr="00E619C2">
        <w:t xml:space="preserve">Druhy prepravných dokladov a sadzby cestovného, dovozného určuje Tarifa BBSK. Prepravný doklad vydáva vodič pri vstupe </w:t>
      </w:r>
      <w:r w:rsidR="005907B9">
        <w:t xml:space="preserve">cestujúceho </w:t>
      </w:r>
      <w:r w:rsidRPr="00E619C2">
        <w:t>do vozidla</w:t>
      </w:r>
      <w:r w:rsidR="005907B9">
        <w:t xml:space="preserve"> ak ide o</w:t>
      </w:r>
      <w:r w:rsidR="00607ECA">
        <w:t> </w:t>
      </w:r>
      <w:r w:rsidR="005907B9">
        <w:t>predaj</w:t>
      </w:r>
      <w:r w:rsidR="00607ECA">
        <w:t xml:space="preserve"> za hotovosť</w:t>
      </w:r>
      <w:r w:rsidR="005907B9">
        <w:t xml:space="preserve"> na palube vozidla cez odbavovacie zariadenie</w:t>
      </w:r>
      <w:r w:rsidR="008D124C" w:rsidRPr="00E619C2">
        <w:t>, prípadne je ich možné zakúpiť iným preukázateľným spôsobom (aplikácia, e-</w:t>
      </w:r>
      <w:proofErr w:type="spellStart"/>
      <w:r w:rsidR="008D124C" w:rsidRPr="00E619C2">
        <w:t>shop</w:t>
      </w:r>
      <w:proofErr w:type="spellEnd"/>
      <w:r w:rsidR="008D124C" w:rsidRPr="00E619C2">
        <w:t>, a pod.)</w:t>
      </w:r>
      <w:r w:rsidR="00AD7047" w:rsidRPr="00E619C2">
        <w:t xml:space="preserve"> a pri vstupe do vozidla sa náležite preukázať vodičovi už zakúpeným prepravným dokladom</w:t>
      </w:r>
      <w:r w:rsidR="007B1398">
        <w:t xml:space="preserve"> v podobe odbavenia na odbavovacom zariadení</w:t>
      </w:r>
      <w:r w:rsidR="00AD7047" w:rsidRPr="00E619C2">
        <w:t>.</w:t>
      </w:r>
    </w:p>
    <w:p w14:paraId="7CF606EF" w14:textId="16B633E3" w:rsidR="00D84525" w:rsidRPr="00E619C2" w:rsidRDefault="00D84525" w:rsidP="001024FE">
      <w:pPr>
        <w:pStyle w:val="Odsekzoznamu"/>
        <w:numPr>
          <w:ilvl w:val="0"/>
          <w:numId w:val="23"/>
        </w:numPr>
        <w:ind w:left="426" w:hanging="426"/>
      </w:pPr>
      <w:r w:rsidRPr="00E619C2">
        <w:t>V prípade prepravného dokladu zakúpeného elektronickou formou je cena cestovného, dovozného odrátaná z platobnej alebo inej karty.</w:t>
      </w:r>
    </w:p>
    <w:p w14:paraId="7EED8351" w14:textId="7D4BE159" w:rsidR="00D73D95" w:rsidRPr="00E619C2" w:rsidRDefault="00D73D95" w:rsidP="00D73D95">
      <w:pPr>
        <w:pStyle w:val="Odsekzoznamu"/>
        <w:numPr>
          <w:ilvl w:val="0"/>
          <w:numId w:val="23"/>
        </w:numPr>
        <w:ind w:left="426" w:hanging="426"/>
      </w:pPr>
      <w:r w:rsidRPr="00E619C2">
        <w:t>Cestujúci musí mať pri sebe platný prepravný doklad po celý čas prepravy i v okamihu vystúpenia z</w:t>
      </w:r>
      <w:r w:rsidR="00804045" w:rsidRPr="00E619C2">
        <w:t> </w:t>
      </w:r>
      <w:r w:rsidRPr="00E619C2">
        <w:t>vozidla</w:t>
      </w:r>
      <w:r w:rsidR="00804045" w:rsidRPr="00E619C2">
        <w:t>, v prípade jeho straty</w:t>
      </w:r>
      <w:r w:rsidR="00FF7FA0" w:rsidRPr="00E619C2">
        <w:t xml:space="preserve"> alebo poškodenia</w:t>
      </w:r>
      <w:r w:rsidR="00804045" w:rsidRPr="00E619C2">
        <w:t xml:space="preserve"> sa náhrada neposkytuje. </w:t>
      </w:r>
      <w:r w:rsidRPr="00E619C2">
        <w:t xml:space="preserve"> </w:t>
      </w:r>
    </w:p>
    <w:p w14:paraId="767A9631" w14:textId="77777777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>V PAD Dopravca vydáva cestovné lístky na jednotlivú cestu – jednorazové cestovné lístky.</w:t>
      </w:r>
    </w:p>
    <w:p w14:paraId="57E0DBEC" w14:textId="77777777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 xml:space="preserve">Jednorazový cestovný lístok je prenosný až do začatia prepravy. </w:t>
      </w:r>
    </w:p>
    <w:p w14:paraId="6861CBF7" w14:textId="6FEADD8C" w:rsidR="00EB533E" w:rsidRPr="00E619C2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>Cestovn</w:t>
      </w:r>
      <w:r w:rsidR="00862E36" w:rsidRPr="00E619C2">
        <w:t>ým</w:t>
      </w:r>
      <w:r w:rsidRPr="00E619C2">
        <w:t xml:space="preserve"> lístk</w:t>
      </w:r>
      <w:r w:rsidR="00862E36" w:rsidRPr="00E619C2">
        <w:t>om</w:t>
      </w:r>
      <w:r w:rsidRPr="00E619C2">
        <w:t xml:space="preserve"> na jednotlivú cest</w:t>
      </w:r>
      <w:r w:rsidR="00862E36" w:rsidRPr="00E619C2">
        <w:t>u prislúcha</w:t>
      </w:r>
      <w:r w:rsidRPr="00E619C2">
        <w:t xml:space="preserve"> základné, zľavnené, osobitné, režijné</w:t>
      </w:r>
      <w:r w:rsidR="00391C5A" w:rsidRPr="00E619C2">
        <w:t>, prípadne iné</w:t>
      </w:r>
      <w:r w:rsidR="005E01CA" w:rsidRPr="00E619C2">
        <w:t xml:space="preserve"> cestovné</w:t>
      </w:r>
      <w:r w:rsidRPr="00E619C2">
        <w:t xml:space="preserve">. </w:t>
      </w:r>
    </w:p>
    <w:p w14:paraId="0ADABDC4" w14:textId="13A40988" w:rsidR="00EB533E" w:rsidRDefault="00EB533E" w:rsidP="00EB533E">
      <w:pPr>
        <w:pStyle w:val="Odsekzoznamu"/>
        <w:numPr>
          <w:ilvl w:val="0"/>
          <w:numId w:val="23"/>
        </w:numPr>
        <w:ind w:left="426" w:hanging="426"/>
      </w:pPr>
      <w:r w:rsidRPr="00E619C2">
        <w:t>Právo na zľavu zo zľavneného, osobitného, režijného</w:t>
      </w:r>
      <w:r w:rsidR="00391C5A" w:rsidRPr="00E619C2">
        <w:t>, prípadne iného</w:t>
      </w:r>
      <w:r>
        <w:t xml:space="preserve"> cestovného ustanovuje Tarifa BBSK.    </w:t>
      </w:r>
    </w:p>
    <w:p w14:paraId="1083BF56" w14:textId="77F80371" w:rsidR="00804045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>
        <w:t xml:space="preserve">Ak </w:t>
      </w:r>
      <w:r w:rsidR="0055611D">
        <w:t>D</w:t>
      </w:r>
      <w:r>
        <w:t>opravca má pochybnosti o splnení podmienok pre poskytnutie zľavy cestovného,</w:t>
      </w:r>
      <w:r w:rsidR="00D126BF">
        <w:t xml:space="preserve"> </w:t>
      </w:r>
      <w:r>
        <w:t>je oprávnený požadovať od žiadateľa ďalšie doklady</w:t>
      </w:r>
      <w:r w:rsidR="0055611D">
        <w:t>,</w:t>
      </w:r>
      <w:r>
        <w:t xml:space="preserve"> pokiaľ sa právo na zľavu nepreukáže,</w:t>
      </w:r>
      <w:r w:rsidR="00D126BF">
        <w:t xml:space="preserve"> </w:t>
      </w:r>
      <w:r w:rsidR="0055611D">
        <w:t>D</w:t>
      </w:r>
      <w:r>
        <w:t xml:space="preserve">opravca je oprávnený </w:t>
      </w:r>
      <w:r w:rsidRPr="00E619C2">
        <w:t>poskytnutie zľavy odoprieť. Ak cestujúci hrubo alebo opätovne porušil</w:t>
      </w:r>
      <w:r w:rsidR="00D126BF" w:rsidRPr="00E619C2">
        <w:t xml:space="preserve"> </w:t>
      </w:r>
      <w:r w:rsidRPr="00E619C2">
        <w:t>ustanovenie tohto Prepravného poriadku</w:t>
      </w:r>
      <w:r w:rsidR="0055611D" w:rsidRPr="00E619C2">
        <w:t xml:space="preserve">, </w:t>
      </w:r>
      <w:r w:rsidRPr="00E619C2">
        <w:t>Tarify</w:t>
      </w:r>
      <w:r w:rsidR="0055611D" w:rsidRPr="00E619C2">
        <w:t xml:space="preserve"> BBSK</w:t>
      </w:r>
      <w:r w:rsidRPr="00E619C2">
        <w:t xml:space="preserve"> o získaní zľavy cestovného, </w:t>
      </w:r>
      <w:r w:rsidR="0055611D" w:rsidRPr="00E619C2">
        <w:t>D</w:t>
      </w:r>
      <w:r w:rsidRPr="00E619C2">
        <w:t>opravca</w:t>
      </w:r>
      <w:r w:rsidR="00D126BF" w:rsidRPr="00E619C2">
        <w:t xml:space="preserve"> </w:t>
      </w:r>
      <w:r w:rsidRPr="00E619C2">
        <w:t>mu môže odmietnuť potvrdenie preukazu na zľavu</w:t>
      </w:r>
      <w:r w:rsidR="00911C12" w:rsidRPr="00E619C2">
        <w:t xml:space="preserve"> z</w:t>
      </w:r>
      <w:r w:rsidRPr="00E619C2">
        <w:t xml:space="preserve"> cestovného až na dobu jedného roka.</w:t>
      </w:r>
    </w:p>
    <w:p w14:paraId="71E44117" w14:textId="03047C26" w:rsidR="00804045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Cestujúci, ktorý v ceste pokračuje tým istým spojom za zastávku, do ktorej má platný</w:t>
      </w:r>
      <w:r w:rsidR="00D126BF" w:rsidRPr="00E619C2">
        <w:t xml:space="preserve"> </w:t>
      </w:r>
      <w:r w:rsidR="00911C12" w:rsidRPr="00E619C2">
        <w:t>prepravný doklad,</w:t>
      </w:r>
      <w:r w:rsidRPr="00E619C2">
        <w:t xml:space="preserve"> je povinný si bez vyzvania zaobstarať </w:t>
      </w:r>
      <w:r w:rsidR="00911C12" w:rsidRPr="00E619C2">
        <w:t>prepravný doklad</w:t>
      </w:r>
      <w:r w:rsidRPr="00E619C2">
        <w:t xml:space="preserve"> na ďalšiu cestu,</w:t>
      </w:r>
      <w:r w:rsidR="00D126BF" w:rsidRPr="00E619C2">
        <w:t xml:space="preserve"> </w:t>
      </w:r>
      <w:r w:rsidRPr="00E619C2">
        <w:t>a to najneskoršie pred odchodom z tejto zastávky.</w:t>
      </w:r>
    </w:p>
    <w:p w14:paraId="56A514B6" w14:textId="77777777" w:rsidR="00804045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Cestovný lístok sa môže vydať len na prepravu do zastávky uvedenej v Cestovnom poriadku</w:t>
      </w:r>
      <w:r w:rsidR="00D126BF" w:rsidRPr="00E619C2">
        <w:t xml:space="preserve"> </w:t>
      </w:r>
      <w:r w:rsidRPr="00E619C2">
        <w:t>použitého spoja.</w:t>
      </w:r>
    </w:p>
    <w:p w14:paraId="74FFA1E1" w14:textId="1BB0EAE3" w:rsidR="002D6052" w:rsidRPr="00E619C2" w:rsidRDefault="00311D1B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Výška cestovného</w:t>
      </w:r>
      <w:r w:rsidR="00804045" w:rsidRPr="00E619C2">
        <w:t>, dovozného</w:t>
      </w:r>
      <w:r w:rsidRPr="00E619C2">
        <w:t xml:space="preserve"> vyznačená na </w:t>
      </w:r>
      <w:r w:rsidR="00804045" w:rsidRPr="00E619C2">
        <w:t>prepravnom doklade</w:t>
      </w:r>
      <w:r w:rsidRPr="00E619C2">
        <w:t xml:space="preserve"> musí súhlasiť s cenou zaplateného</w:t>
      </w:r>
      <w:r w:rsidR="00D126BF" w:rsidRPr="00E619C2">
        <w:t xml:space="preserve"> </w:t>
      </w:r>
      <w:r w:rsidRPr="00E619C2">
        <w:t>cestovného</w:t>
      </w:r>
      <w:r w:rsidR="00804045" w:rsidRPr="00E619C2">
        <w:t>, dovozného</w:t>
      </w:r>
      <w:r w:rsidRPr="00E619C2">
        <w:t xml:space="preserve">. </w:t>
      </w:r>
    </w:p>
    <w:p w14:paraId="34AB61D9" w14:textId="5EE43CDC" w:rsidR="00311D1B" w:rsidRPr="00E619C2" w:rsidRDefault="002D6052" w:rsidP="00D126BF">
      <w:pPr>
        <w:pStyle w:val="Odsekzoznamu"/>
        <w:numPr>
          <w:ilvl w:val="0"/>
          <w:numId w:val="23"/>
        </w:numPr>
        <w:ind w:left="426" w:hanging="426"/>
      </w:pPr>
      <w:r w:rsidRPr="00E619C2">
        <w:t>Oprávnená osoba Dopravcu</w:t>
      </w:r>
      <w:r w:rsidR="00311D1B" w:rsidRPr="00E619C2">
        <w:t xml:space="preserve"> odovzdá cestujúcemu batožinu, ak sa cestujúci preukáže</w:t>
      </w:r>
      <w:r w:rsidR="00D126BF" w:rsidRPr="00E619C2">
        <w:t xml:space="preserve"> </w:t>
      </w:r>
      <w:r w:rsidR="00311D1B" w:rsidRPr="00E619C2">
        <w:t>batožinovým lístkom príslušnej batožiny.</w:t>
      </w:r>
    </w:p>
    <w:p w14:paraId="4302B53D" w14:textId="338F01CE" w:rsidR="00833120" w:rsidRPr="00E619C2" w:rsidRDefault="00833120" w:rsidP="00DD311D">
      <w:pPr>
        <w:pStyle w:val="Nadpis1"/>
      </w:pPr>
      <w:bookmarkStart w:id="16" w:name="_Toc77250261"/>
      <w:r w:rsidRPr="00E619C2">
        <w:t xml:space="preserve">Kontrola </w:t>
      </w:r>
      <w:r w:rsidR="00BE45AC" w:rsidRPr="00E619C2">
        <w:t>prepravných dokladov</w:t>
      </w:r>
      <w:bookmarkEnd w:id="16"/>
    </w:p>
    <w:p w14:paraId="5D06D749" w14:textId="0FB0BBD5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Kontrolu prepravných dokladov vykonáva oprávnená osoba Dopravcu.</w:t>
      </w:r>
    </w:p>
    <w:p w14:paraId="0A229EDE" w14:textId="5DF8735B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Kontrola prepravných dokladov sa vykonáva priamo vo vozidle.</w:t>
      </w:r>
    </w:p>
    <w:p w14:paraId="1F6E5EF3" w14:textId="7A05E7BF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 xml:space="preserve">Cestujúci je povinný na vyzvanie oprávnenej osoby Dopravcu kedykoľvek počas prepravy, a to aj v okamihu vystúpenia, predložiť ku kontrole platný prepravný doklad a prípadne aj preukaz/ kartu nároku na zľavu z príslušného cestovného, dovozného. </w:t>
      </w:r>
    </w:p>
    <w:p w14:paraId="1B1CB939" w14:textId="69DCA523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Cestujúci, ktorý sa na vyzvanie v zmysle čl. X</w:t>
      </w:r>
      <w:r w:rsidR="00EB533E" w:rsidRPr="00E619C2">
        <w:t>II</w:t>
      </w:r>
      <w:r w:rsidRPr="00E619C2">
        <w:t xml:space="preserve"> ods. 3 nemôže preukázať platným prepravným dokladom, je povinný zaplatiť Dopravcovi okrem cestovného, dovozného aj sankčnú úhradu v zmysle Tarify BBSK. </w:t>
      </w:r>
    </w:p>
    <w:p w14:paraId="12232184" w14:textId="6BA3AD44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Ak cestujúci nezaplatí požadované cestovné</w:t>
      </w:r>
      <w:r w:rsidR="00F15F87" w:rsidRPr="00E619C2">
        <w:t>, dovozné</w:t>
      </w:r>
      <w:r w:rsidRPr="00E619C2">
        <w:t xml:space="preserve"> a sankčnú úhradu oprávnenej osobe dopravcu priamo vo vozidle, je povinný poskytnúť oprávnenej osobe </w:t>
      </w:r>
      <w:r w:rsidR="00F15F87" w:rsidRPr="00E619C2">
        <w:t>D</w:t>
      </w:r>
      <w:r w:rsidRPr="00E619C2">
        <w:t>opravcu svoje osobné údaje (doklad totožnosti</w:t>
      </w:r>
      <w:r w:rsidR="000543E1" w:rsidRPr="00E619C2">
        <w:t xml:space="preserve">, v prípade neplnoletého cestujúceho totožnosť jeho zákonného </w:t>
      </w:r>
      <w:r w:rsidR="000543E1" w:rsidRPr="00E619C2">
        <w:lastRenderedPageBreak/>
        <w:t>zástupcu</w:t>
      </w:r>
      <w:r w:rsidRPr="00E619C2">
        <w:t>) potrebné na vymáhanie cestovného</w:t>
      </w:r>
      <w:r w:rsidR="00F15F87" w:rsidRPr="00E619C2">
        <w:t>, dovozného</w:t>
      </w:r>
      <w:r w:rsidRPr="00E619C2">
        <w:t xml:space="preserve"> a sankčnej úhrady. Pokiaľ cestujúci nemôže alebo nechce preukázať svoje osobné údaje (nemá doklad totožnosti alebo sa odmieta preukázať), je povinný strpieť potrebný čas a úkony spojené s privolaním polície a zistením jeho totožnosti. Všetky úkony spojené s výkonom kontroly </w:t>
      </w:r>
      <w:r w:rsidR="00F15F87" w:rsidRPr="00E619C2">
        <w:t>prepravných</w:t>
      </w:r>
      <w:r w:rsidRPr="00E619C2">
        <w:t xml:space="preserve"> dokladov, vrátane úkonov spojených so zisťovaním totožnosti cestujúceho, sa vykonávajú priamo vo vozidle, prípadne je nutné postupovať v zmysle pokynov </w:t>
      </w:r>
      <w:r w:rsidR="00F15F87" w:rsidRPr="00E619C2">
        <w:t>poverenej osoby Dopravcu</w:t>
      </w:r>
      <w:r w:rsidR="00FE49B0" w:rsidRPr="00E619C2">
        <w:t>, t. j. oprávnenej osoby Dopravcu</w:t>
      </w:r>
      <w:r w:rsidRPr="00E619C2">
        <w:t>.</w:t>
      </w:r>
    </w:p>
    <w:p w14:paraId="3FA41F2D" w14:textId="4BDF046A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>Ak cestujúci nezaplatí požadované cestovné</w:t>
      </w:r>
      <w:r w:rsidR="00EB533E" w:rsidRPr="00E619C2">
        <w:t>, dovozné</w:t>
      </w:r>
      <w:r w:rsidRPr="00E619C2">
        <w:t xml:space="preserve"> a sankčnú úhradu, stráca právo na prepravu a môže byť z prepravy vylúčený. Vylúčením z prepravy pre nezaplatenie cestovného</w:t>
      </w:r>
      <w:r w:rsidR="00EB533E" w:rsidRPr="00E619C2">
        <w:t>, dovozného</w:t>
      </w:r>
      <w:r w:rsidRPr="00E619C2">
        <w:t xml:space="preserve"> a sankčnej úhrady nezaniká povinnosť cestujúceho príslušné čiastky </w:t>
      </w:r>
      <w:r w:rsidR="00EB533E" w:rsidRPr="00E619C2">
        <w:t>D</w:t>
      </w:r>
      <w:r w:rsidRPr="00E619C2">
        <w:t>opravcovi uhradiť.</w:t>
      </w:r>
    </w:p>
    <w:p w14:paraId="6EEB4727" w14:textId="191E99E0" w:rsidR="00806BFA" w:rsidRPr="00E619C2" w:rsidRDefault="00806BFA" w:rsidP="00435D2D">
      <w:pPr>
        <w:pStyle w:val="Odsekzoznamu"/>
        <w:numPr>
          <w:ilvl w:val="0"/>
          <w:numId w:val="25"/>
        </w:numPr>
        <w:ind w:left="426" w:hanging="426"/>
      </w:pPr>
      <w:r w:rsidRPr="00E619C2">
        <w:t xml:space="preserve">Z výkonu prepravnej kontroly môže </w:t>
      </w:r>
      <w:r w:rsidR="00EB533E" w:rsidRPr="00E619C2">
        <w:t>D</w:t>
      </w:r>
      <w:r w:rsidRPr="00E619C2">
        <w:t>opravca vyhotoviť audio</w:t>
      </w:r>
      <w:r w:rsidR="00926AF5">
        <w:t xml:space="preserve">/video </w:t>
      </w:r>
      <w:r w:rsidRPr="00E619C2">
        <w:t>záznam a cestujúci je</w:t>
      </w:r>
      <w:r w:rsidR="008800DC" w:rsidRPr="00E619C2">
        <w:t xml:space="preserve"> </w:t>
      </w:r>
      <w:r w:rsidRPr="00E619C2">
        <w:t xml:space="preserve">povinný strpieť vyhotovenie takéhoto záznamu. </w:t>
      </w:r>
      <w:r w:rsidR="00926AF5">
        <w:t>Z</w:t>
      </w:r>
      <w:r w:rsidRPr="00E619C2">
        <w:t>áznam sa spracúva</w:t>
      </w:r>
      <w:r w:rsidR="008800DC" w:rsidRPr="00E619C2">
        <w:t xml:space="preserve"> </w:t>
      </w:r>
      <w:r w:rsidRPr="00E619C2">
        <w:t>a archivuje v súlade s príslušnými zákonmi</w:t>
      </w:r>
      <w:r w:rsidR="008800DC" w:rsidRPr="00E619C2">
        <w:rPr>
          <w:rStyle w:val="Odkaznapoznmkupodiarou"/>
        </w:rPr>
        <w:footnoteReference w:id="4"/>
      </w:r>
      <w:r w:rsidRPr="00E619C2">
        <w:t>.</w:t>
      </w:r>
    </w:p>
    <w:p w14:paraId="2C34BD3D" w14:textId="48BB79A4" w:rsidR="00D353EF" w:rsidRPr="00E619C2" w:rsidRDefault="00D353EF" w:rsidP="00DD311D">
      <w:pPr>
        <w:pStyle w:val="Nadpis1"/>
      </w:pPr>
      <w:bookmarkStart w:id="17" w:name="_Toc77250262"/>
      <w:r w:rsidRPr="00E619C2">
        <w:t>Preprava batožiny cestujúceho</w:t>
      </w:r>
      <w:bookmarkEnd w:id="17"/>
    </w:p>
    <w:p w14:paraId="307903BC" w14:textId="7DEBAC2B" w:rsidR="00434794" w:rsidRPr="00E619C2" w:rsidRDefault="00434794" w:rsidP="00FB6924">
      <w:pPr>
        <w:pStyle w:val="Odsekzoznamu"/>
        <w:numPr>
          <w:ilvl w:val="0"/>
          <w:numId w:val="26"/>
        </w:numPr>
        <w:ind w:left="426" w:hanging="426"/>
      </w:pPr>
      <w:r w:rsidRPr="00E619C2">
        <w:t>Cestujúci má právo na prepravu príručnej batožiny a v prípade, že to umožňujú</w:t>
      </w:r>
      <w:r w:rsidR="0095380C" w:rsidRPr="00E619C2">
        <w:t xml:space="preserve"> </w:t>
      </w:r>
      <w:r w:rsidRPr="00E619C2">
        <w:t>kapacitné a prevádzkové podmienky, aj na prepravu cestovnej batožiny a</w:t>
      </w:r>
      <w:r w:rsidR="00BA59B1" w:rsidRPr="00E619C2">
        <w:t> drobných živých spoločenských</w:t>
      </w:r>
      <w:r w:rsidR="0095380C" w:rsidRPr="00E619C2">
        <w:t xml:space="preserve"> </w:t>
      </w:r>
      <w:r w:rsidRPr="00E619C2">
        <w:t>zvierat.</w:t>
      </w:r>
    </w:p>
    <w:p w14:paraId="381569D9" w14:textId="219177F0" w:rsidR="00434794" w:rsidRPr="00E619C2" w:rsidRDefault="00434794" w:rsidP="00FB6924">
      <w:pPr>
        <w:pStyle w:val="Odsekzoznamu"/>
        <w:numPr>
          <w:ilvl w:val="0"/>
          <w:numId w:val="26"/>
        </w:numPr>
        <w:ind w:left="426" w:hanging="426"/>
      </w:pPr>
      <w:r w:rsidRPr="00E619C2">
        <w:t>Príručnú batožinu prepravuje Dopravca spoločne s cestujúcim, ktorý je oprávnený</w:t>
      </w:r>
      <w:r w:rsidR="0095380C" w:rsidRPr="00E619C2">
        <w:t xml:space="preserve"> </w:t>
      </w:r>
      <w:r w:rsidRPr="00E619C2">
        <w:t xml:space="preserve">prepravovať vo vozidle najviac </w:t>
      </w:r>
      <w:r w:rsidR="004357BB" w:rsidRPr="00E619C2">
        <w:t>dva (</w:t>
      </w:r>
      <w:r w:rsidRPr="00E619C2">
        <w:t>2</w:t>
      </w:r>
      <w:r w:rsidR="004357BB" w:rsidRPr="00E619C2">
        <w:t>)</w:t>
      </w:r>
      <w:r w:rsidRPr="00E619C2">
        <w:t xml:space="preserve"> kusy príručnej batožiny, ak vodič neurčí inak. Vzhľadom</w:t>
      </w:r>
      <w:r w:rsidR="0095380C" w:rsidRPr="00E619C2">
        <w:t xml:space="preserve"> </w:t>
      </w:r>
      <w:r w:rsidRPr="00E619C2">
        <w:t>na to, že príručná batožina je po celú dobu prepravy prepravovaná spolu s cestujúcim,</w:t>
      </w:r>
      <w:r w:rsidR="0095380C" w:rsidRPr="00E619C2">
        <w:t xml:space="preserve"> </w:t>
      </w:r>
      <w:r w:rsidRPr="00E619C2">
        <w:t>Dopravca nezodpovedá za jej stratu, poškodenie alebo odcudzenie, ibaže by</w:t>
      </w:r>
      <w:r w:rsidR="0095380C" w:rsidRPr="00E619C2">
        <w:t xml:space="preserve"> </w:t>
      </w:r>
      <w:r w:rsidRPr="00E619C2">
        <w:t>poškodenie bolo spôsobené okolnosťami, ktoré majú pôvod v prevádzke.</w:t>
      </w:r>
    </w:p>
    <w:p w14:paraId="657485A8" w14:textId="164C0FD9" w:rsidR="00434794" w:rsidRDefault="00434794" w:rsidP="00FB6924">
      <w:pPr>
        <w:pStyle w:val="Odsekzoznamu"/>
        <w:numPr>
          <w:ilvl w:val="0"/>
          <w:numId w:val="26"/>
        </w:numPr>
        <w:ind w:left="426" w:hanging="426"/>
      </w:pPr>
      <w:r w:rsidRPr="00E619C2">
        <w:t>Príručnou batožinou je</w:t>
      </w:r>
      <w:r w:rsidR="00BA59B1" w:rsidRPr="00E619C2">
        <w:t xml:space="preserve"> </w:t>
      </w:r>
      <w:r w:rsidRPr="00E619C2">
        <w:t>vec, ktorú možno ľahko, rýchle</w:t>
      </w:r>
      <w:r>
        <w:t xml:space="preserve"> a bezpečne naložiť a umiestniť vo vozidle, ak</w:t>
      </w:r>
      <w:r w:rsidR="0095380C">
        <w:t xml:space="preserve"> </w:t>
      </w:r>
      <w:r>
        <w:t>neohrozuje bezpečnosť a zdravie ostatných cestujúcich, a plynulosť prepravy</w:t>
      </w:r>
      <w:r w:rsidR="00BA59B1">
        <w:t xml:space="preserve"> a spĺňa nasledovné parametre:</w:t>
      </w:r>
    </w:p>
    <w:p w14:paraId="0E91E9B8" w14:textId="7FC24192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má rozmery menšie ako 30</w:t>
      </w:r>
      <w:r w:rsidR="00322CE1">
        <w:t xml:space="preserve"> </w:t>
      </w:r>
      <w:r w:rsidR="00322CE1">
        <w:rPr>
          <w:color w:val="000000"/>
        </w:rPr>
        <w:t xml:space="preserve">× </w:t>
      </w:r>
      <w:r>
        <w:t>40</w:t>
      </w:r>
      <w:r w:rsidR="00322CE1">
        <w:t xml:space="preserve"> </w:t>
      </w:r>
      <w:r w:rsidR="00322CE1">
        <w:rPr>
          <w:color w:val="000000"/>
        </w:rPr>
        <w:t xml:space="preserve">× </w:t>
      </w:r>
      <w:r>
        <w:t>60 cm,</w:t>
      </w:r>
    </w:p>
    <w:p w14:paraId="0EBFF8BC" w14:textId="318187FD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má tvar valca, ktorého dĺžka nepresahuje 150 cm a priemer 10 cm,</w:t>
      </w:r>
    </w:p>
    <w:p w14:paraId="75B6034F" w14:textId="5B063527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má tvar dosky, ktorej rozmery nepresahujú 80</w:t>
      </w:r>
      <w:r w:rsidR="00322CE1">
        <w:t xml:space="preserve"> </w:t>
      </w:r>
      <w:r w:rsidR="00322CE1">
        <w:rPr>
          <w:color w:val="000000"/>
        </w:rPr>
        <w:t xml:space="preserve">× </w:t>
      </w:r>
      <w:r>
        <w:t>100 cm,</w:t>
      </w:r>
    </w:p>
    <w:p w14:paraId="7F08A516" w14:textId="70FB4215" w:rsidR="00BA59B1" w:rsidRDefault="00BA59B1" w:rsidP="00FB6924">
      <w:pPr>
        <w:pStyle w:val="Odsekzoznamu"/>
        <w:numPr>
          <w:ilvl w:val="0"/>
          <w:numId w:val="27"/>
        </w:numPr>
        <w:ind w:left="851" w:hanging="284"/>
      </w:pPr>
      <w:r>
        <w:t>hmotnosť súčasne nesmie presahovať 25 kg.</w:t>
      </w:r>
    </w:p>
    <w:p w14:paraId="6F8192FF" w14:textId="150D1850" w:rsidR="00434794" w:rsidRDefault="00434794" w:rsidP="00FB6924">
      <w:pPr>
        <w:pStyle w:val="Odsekzoznamu"/>
        <w:numPr>
          <w:ilvl w:val="0"/>
          <w:numId w:val="26"/>
        </w:numPr>
        <w:ind w:left="426" w:hanging="426"/>
      </w:pPr>
      <w:r>
        <w:t>Detský kočík je možné prepravovať len s vedomím vodiča, v priestore vozidla je možné</w:t>
      </w:r>
      <w:r w:rsidR="0095380C">
        <w:t xml:space="preserve"> </w:t>
      </w:r>
      <w:r>
        <w:t>prepravovať najviac jeden detský kočík. Na prepravu sa prednostne príjme detský kočík</w:t>
      </w:r>
      <w:r w:rsidR="0095380C">
        <w:t xml:space="preserve"> </w:t>
      </w:r>
      <w:r>
        <w:t>s dieťaťom.</w:t>
      </w:r>
    </w:p>
    <w:p w14:paraId="39E40EC4" w14:textId="017F0386" w:rsidR="00434794" w:rsidRPr="00E619C2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Príručná batožina sa prepravuje na mieste k tomu určenom tak, aby neohrozovala ani</w:t>
      </w:r>
      <w:r w:rsidR="0095380C">
        <w:t xml:space="preserve"> </w:t>
      </w:r>
      <w:r>
        <w:t xml:space="preserve">neobmedzovala vodiča ani </w:t>
      </w:r>
      <w:r w:rsidRPr="00E619C2">
        <w:t>ostatných cestujúcich.</w:t>
      </w:r>
    </w:p>
    <w:p w14:paraId="03B2F9FD" w14:textId="0D082BAA" w:rsidR="00434794" w:rsidRPr="00E619C2" w:rsidRDefault="00451BDE" w:rsidP="004B6305">
      <w:pPr>
        <w:pStyle w:val="Odsekzoznamu"/>
        <w:numPr>
          <w:ilvl w:val="0"/>
          <w:numId w:val="26"/>
        </w:numPr>
        <w:ind w:left="426" w:hanging="426"/>
      </w:pPr>
      <w:r w:rsidRPr="00E619C2">
        <w:t xml:space="preserve">Príručná batožina sa prepravuje bezplatne v zmysle Tarify BBSK. </w:t>
      </w:r>
    </w:p>
    <w:p w14:paraId="1A156828" w14:textId="0550259F" w:rsidR="0095380C" w:rsidRPr="00E619C2" w:rsidRDefault="00434794" w:rsidP="004B6305">
      <w:pPr>
        <w:pStyle w:val="Odsekzoznamu"/>
        <w:numPr>
          <w:ilvl w:val="0"/>
          <w:numId w:val="26"/>
        </w:numPr>
        <w:ind w:left="426" w:hanging="426"/>
      </w:pPr>
      <w:r w:rsidRPr="00E619C2">
        <w:t>Cestovná batožina sa prepravuje oddelene od cestujúceho</w:t>
      </w:r>
      <w:r w:rsidR="007937DF" w:rsidRPr="00E619C2">
        <w:t xml:space="preserve">, prípadne </w:t>
      </w:r>
      <w:r w:rsidR="00CD3ED2" w:rsidRPr="00E619C2">
        <w:t>sa prepravuje spoločne s cestujúcim, ak o tom rozhodne vodič a cestujúci bude v takomto prípade zodpovedať za jej stratu, poškodenie alebo odcudzenie, ibaže by poškodenie bolo spôsobené okolnosťami, ktoré majú pôvod v prevádzke</w:t>
      </w:r>
      <w:r w:rsidRPr="00E619C2">
        <w:t>. Cestovná batožina je</w:t>
      </w:r>
      <w:r w:rsidR="0095380C" w:rsidRPr="00E619C2">
        <w:t xml:space="preserve"> </w:t>
      </w:r>
      <w:r w:rsidRPr="00E619C2">
        <w:t>všetko, čo nie je príručnou batožinou a zároveň nie je vylúčené z</w:t>
      </w:r>
      <w:r w:rsidR="003C3860" w:rsidRPr="00E619C2">
        <w:t> </w:t>
      </w:r>
      <w:r w:rsidRPr="00E619C2">
        <w:t>prepravy</w:t>
      </w:r>
      <w:r w:rsidR="003C3860" w:rsidRPr="00E619C2">
        <w:t xml:space="preserve"> v zmysle </w:t>
      </w:r>
      <w:r w:rsidR="00D4109D" w:rsidRPr="00E619C2">
        <w:t>tohto článku ods. 18</w:t>
      </w:r>
      <w:r w:rsidRPr="00E619C2">
        <w:t>. Za oddelenú</w:t>
      </w:r>
      <w:r w:rsidR="0095380C" w:rsidRPr="00E619C2">
        <w:t xml:space="preserve"> </w:t>
      </w:r>
      <w:r w:rsidRPr="00E619C2">
        <w:t>prepravu sa považuje preprava batožín uložených na mieste určenom Dopravcom</w:t>
      </w:r>
      <w:r w:rsidR="0095380C" w:rsidRPr="00E619C2">
        <w:t xml:space="preserve"> </w:t>
      </w:r>
      <w:r w:rsidRPr="00E619C2">
        <w:t xml:space="preserve">mimo priestoru vozidla, určeného </w:t>
      </w:r>
      <w:r w:rsidRPr="00E619C2">
        <w:lastRenderedPageBreak/>
        <w:t>na prepravu cestujúcich alebo v tomto priestore, ale</w:t>
      </w:r>
      <w:r w:rsidR="0095380C" w:rsidRPr="00E619C2">
        <w:t xml:space="preserve"> </w:t>
      </w:r>
      <w:r w:rsidRPr="00E619C2">
        <w:t>na takom mieste, že cestujúci nemá možnosť na svoju batožinu dohliadať.</w:t>
      </w:r>
    </w:p>
    <w:p w14:paraId="74FF7302" w14:textId="7CF90FBF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Ako batožinu môže cestujúci vziať so sebou drobné </w:t>
      </w:r>
      <w:r w:rsidR="005C55AB">
        <w:t>živé spoločenské</w:t>
      </w:r>
      <w:r>
        <w:t xml:space="preserve"> zvieratá, pokiaľ tomu</w:t>
      </w:r>
      <w:r w:rsidR="0095380C">
        <w:t xml:space="preserve"> </w:t>
      </w:r>
      <w:r>
        <w:t>nebránia osobitné predpisy, ak ich preprava nespôsobuje nepohodlie ostatných</w:t>
      </w:r>
      <w:r w:rsidR="0095380C">
        <w:t xml:space="preserve"> </w:t>
      </w:r>
      <w:r>
        <w:t>cestujúcich, neohrozuje ich zdravie alebo bezpečnosť a nemá vplyv na bezpečnosť</w:t>
      </w:r>
      <w:r w:rsidR="0095380C">
        <w:t xml:space="preserve"> </w:t>
      </w:r>
      <w:r>
        <w:t>a plynulosť prepravy. Zvieratá sa môžu prepravovať zásadne len v uzavretých klietkach,</w:t>
      </w:r>
      <w:r w:rsidR="0095380C">
        <w:t xml:space="preserve"> </w:t>
      </w:r>
      <w:r>
        <w:t>košoch alebo iných vhodných schránkach s nepriepustným dnom. Pre prepravu</w:t>
      </w:r>
      <w:r w:rsidR="0095380C">
        <w:t xml:space="preserve"> </w:t>
      </w:r>
      <w:r>
        <w:t>schránok so zvieratami platia ustanovenia o preprave batožín.</w:t>
      </w:r>
    </w:p>
    <w:p w14:paraId="5DC4F31E" w14:textId="065B7015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Bez schránky je možné prepravovať psa, ktorý má bezpečný náhubok a drží sa na krátkej</w:t>
      </w:r>
      <w:r w:rsidR="0095380C">
        <w:t xml:space="preserve"> </w:t>
      </w:r>
      <w:r>
        <w:t>vôdzke. V jednom vozidle sa smie prepravovať najviac jeden pes bez schránky. V</w:t>
      </w:r>
      <w:r w:rsidR="0095380C">
        <w:t> </w:t>
      </w:r>
      <w:r>
        <w:t>čase</w:t>
      </w:r>
      <w:r w:rsidR="0095380C">
        <w:t xml:space="preserve"> </w:t>
      </w:r>
      <w:r>
        <w:t>dopravnej špičky alebo v prípade zaplnenia miest na sedenie môže byť preprava psa</w:t>
      </w:r>
      <w:r w:rsidR="0095380C">
        <w:t xml:space="preserve"> </w:t>
      </w:r>
      <w:r>
        <w:t>bez schránky odmietnutá. Ustanovenie tohto odseku s výnimkou prvej vety sa nevzťahuje</w:t>
      </w:r>
      <w:r w:rsidR="0095380C">
        <w:t xml:space="preserve"> </w:t>
      </w:r>
      <w:r>
        <w:t xml:space="preserve">na psov sprevádzajúcich zdravotne postihnuté osoby. </w:t>
      </w:r>
    </w:p>
    <w:p w14:paraId="3245F2FA" w14:textId="66040808" w:rsidR="00434794" w:rsidRPr="00E619C2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Dopravca je oprávnený prijať </w:t>
      </w:r>
      <w:r w:rsidRPr="00E619C2">
        <w:t>na prepravu bicykel</w:t>
      </w:r>
      <w:r w:rsidR="00A40A76" w:rsidRPr="00E619C2">
        <w:t>, kolobežku</w:t>
      </w:r>
      <w:r w:rsidRPr="00E619C2">
        <w:t xml:space="preserve"> ako cestovnú batožinu, ak to</w:t>
      </w:r>
      <w:r w:rsidR="0095380C" w:rsidRPr="00E619C2">
        <w:t xml:space="preserve"> </w:t>
      </w:r>
      <w:r w:rsidRPr="00E619C2">
        <w:t>prepravné a prevádzkové podmienky dovoľujú. V prípade, že vozidlo nie je vybavené</w:t>
      </w:r>
      <w:r w:rsidR="0095380C" w:rsidRPr="00E619C2">
        <w:t xml:space="preserve"> </w:t>
      </w:r>
      <w:r w:rsidRPr="00E619C2">
        <w:t>patričným zariadením na uloženie bicykla</w:t>
      </w:r>
      <w:r w:rsidR="008062BA" w:rsidRPr="00E619C2">
        <w:t>, kolobežky</w:t>
      </w:r>
      <w:r w:rsidRPr="00E619C2">
        <w:t xml:space="preserve"> na prepravu v batožinovom priestore vozidla,</w:t>
      </w:r>
      <w:r w:rsidR="0095380C" w:rsidRPr="00E619C2">
        <w:t xml:space="preserve"> </w:t>
      </w:r>
      <w:r w:rsidRPr="00E619C2">
        <w:t>Dopravca nenesie zodpovednosť za poškodenie bicykla</w:t>
      </w:r>
      <w:r w:rsidR="008062BA" w:rsidRPr="00E619C2">
        <w:t>, kolobežky</w:t>
      </w:r>
      <w:r w:rsidRPr="00E619C2">
        <w:t>.</w:t>
      </w:r>
    </w:p>
    <w:p w14:paraId="4E202D67" w14:textId="52C65EA3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 w:rsidRPr="00E619C2">
        <w:t>Vodič vozidla určí, či sa batožina prepraví ako príručná batožina alebo ako cestovná</w:t>
      </w:r>
      <w:r w:rsidR="0095380C" w:rsidRPr="00E619C2">
        <w:t xml:space="preserve"> </w:t>
      </w:r>
      <w:r w:rsidRPr="00E619C2">
        <w:t>batožina, mimo priestoru pre cestujúcich</w:t>
      </w:r>
      <w:r w:rsidR="005D0805" w:rsidRPr="00E619C2">
        <w:t xml:space="preserve">, prípadne </w:t>
      </w:r>
      <w:r w:rsidR="00816D7F" w:rsidRPr="00E619C2">
        <w:t>spolu s cestujúcim</w:t>
      </w:r>
      <w:r w:rsidRPr="00E619C2">
        <w:t>. Ak vodič určí ako miesto prepravy batožiny</w:t>
      </w:r>
      <w:r w:rsidR="0095380C" w:rsidRPr="00E619C2">
        <w:t xml:space="preserve"> </w:t>
      </w:r>
      <w:r w:rsidRPr="00E619C2">
        <w:t>batožinový priestor, je cestujúci povinný upozorniť na osobitnú povahu batožiny, najmä</w:t>
      </w:r>
      <w:r w:rsidR="0095380C" w:rsidRPr="00E619C2">
        <w:t xml:space="preserve"> </w:t>
      </w:r>
      <w:r w:rsidRPr="00E619C2">
        <w:t>na jej obsah a hodnotu, a ak vyžaduje, aby sa s ňou určitým spôsobom zaobchádzalo</w:t>
      </w:r>
      <w:r w:rsidR="0095380C" w:rsidRPr="00E619C2">
        <w:t xml:space="preserve"> </w:t>
      </w:r>
      <w:r w:rsidRPr="00E619C2">
        <w:t>alebo aby sa ukladala v určitej polohe. Cestujúci nie je oprávnený prepravovať</w:t>
      </w:r>
      <w:r w:rsidR="0095380C">
        <w:t xml:space="preserve"> </w:t>
      </w:r>
      <w:r>
        <w:t xml:space="preserve">v cestovnej batožine peniaze, šperky a iné cennosti v hodnote vyššej ako </w:t>
      </w:r>
      <w:r w:rsidR="002D663A">
        <w:t>300</w:t>
      </w:r>
      <w:r w:rsidR="0037219C">
        <w:t>,-</w:t>
      </w:r>
      <w:r>
        <w:t xml:space="preserve"> E</w:t>
      </w:r>
      <w:r w:rsidR="0037219C">
        <w:t>UR</w:t>
      </w:r>
      <w:r>
        <w:t>.</w:t>
      </w:r>
    </w:p>
    <w:p w14:paraId="516ABE43" w14:textId="4E218E2C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Každú cestovnú batožinu vodič označí batožinovým lístkom. Ukladať a vyberať batožinu</w:t>
      </w:r>
      <w:r w:rsidR="0095380C">
        <w:t xml:space="preserve"> </w:t>
      </w:r>
      <w:r>
        <w:t>z batožinového priestoru môže len vodič, v prípade potreby s pomocou cestujúceho.</w:t>
      </w:r>
    </w:p>
    <w:p w14:paraId="7AC51BAD" w14:textId="69D8FEC5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Cestujúci je povinný pred vybratím batožiny z batožinového priestoru predložiť vodičovi</w:t>
      </w:r>
      <w:r w:rsidR="0095380C">
        <w:t xml:space="preserve"> </w:t>
      </w:r>
      <w:r>
        <w:t>platný batožinový lístok. Vodič je oprávnený vydať cestujúcemu batožinu iba na základe</w:t>
      </w:r>
      <w:r w:rsidR="0095380C">
        <w:t xml:space="preserve"> </w:t>
      </w:r>
      <w:r>
        <w:t>predloženého platného batožinového lístku. Po vydaní batožiny vodič batožinový lístok</w:t>
      </w:r>
      <w:r w:rsidR="0095380C">
        <w:t xml:space="preserve"> </w:t>
      </w:r>
      <w:r>
        <w:t>znehodnotí.</w:t>
      </w:r>
    </w:p>
    <w:p w14:paraId="4C268682" w14:textId="0951DEA6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Za prepravu cestovnej batožiny je </w:t>
      </w:r>
      <w:r w:rsidR="002D663A">
        <w:t>c</w:t>
      </w:r>
      <w:r>
        <w:t>estujúci povinný zaplatiť dovozné vo výške určenej</w:t>
      </w:r>
      <w:r w:rsidR="0095380C">
        <w:t xml:space="preserve"> </w:t>
      </w:r>
      <w:r w:rsidR="002A1566">
        <w:t>Tarifou BBSK</w:t>
      </w:r>
      <w:r>
        <w:t xml:space="preserve">. Dopravca je povinný vydať </w:t>
      </w:r>
      <w:r w:rsidR="002D663A">
        <w:t>c</w:t>
      </w:r>
      <w:r>
        <w:t>estujúcemu doklad o zaplatení dovozného</w:t>
      </w:r>
      <w:r w:rsidR="00646D3C">
        <w:t>, batožinový cestovný lístok.</w:t>
      </w:r>
    </w:p>
    <w:p w14:paraId="7EE94043" w14:textId="77EFDAE0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 xml:space="preserve">Ak existuje podozrenie, že batožina nespĺňa podmienky stanovené týmto </w:t>
      </w:r>
      <w:r w:rsidR="002D663A">
        <w:t>P</w:t>
      </w:r>
      <w:r>
        <w:t>repravným</w:t>
      </w:r>
      <w:r w:rsidR="0095380C">
        <w:t xml:space="preserve"> </w:t>
      </w:r>
      <w:r>
        <w:t xml:space="preserve">poriadkom alebo </w:t>
      </w:r>
      <w:r w:rsidR="002D663A">
        <w:t>T</w:t>
      </w:r>
      <w:r>
        <w:t>arifou</w:t>
      </w:r>
      <w:r w:rsidR="002D663A">
        <w:t xml:space="preserve"> BBSK</w:t>
      </w:r>
      <w:r>
        <w:t>, je vodič vozidla oprávnený presvedčiť sa v</w:t>
      </w:r>
      <w:r w:rsidR="0095380C">
        <w:t> </w:t>
      </w:r>
      <w:r>
        <w:t>prítomnosti</w:t>
      </w:r>
      <w:r w:rsidR="0095380C">
        <w:t xml:space="preserve"> </w:t>
      </w:r>
      <w:r w:rsidR="002D663A">
        <w:t>c</w:t>
      </w:r>
      <w:r>
        <w:t xml:space="preserve">estujúceho o obsahu batožiny. Ak </w:t>
      </w:r>
      <w:r w:rsidR="002D663A">
        <w:t>c</w:t>
      </w:r>
      <w:r>
        <w:t>estujúci odmietne preskúmanie batožiny alebo ak</w:t>
      </w:r>
      <w:r w:rsidR="0095380C">
        <w:t xml:space="preserve"> </w:t>
      </w:r>
      <w:r>
        <w:t>sa pri jej preskúmaní zistí, že je z prepravy vylúčená, cestujúci je povinný vylúčené veci z</w:t>
      </w:r>
      <w:r w:rsidR="0095380C">
        <w:t xml:space="preserve"> </w:t>
      </w:r>
      <w:r w:rsidR="002D663A">
        <w:t>vozidla</w:t>
      </w:r>
      <w:r>
        <w:t xml:space="preserve"> odstrániť. Ak cestujúci neposlúchne pokyn vodiča na odstránenie vecí,</w:t>
      </w:r>
      <w:r w:rsidR="0095380C">
        <w:t xml:space="preserve"> </w:t>
      </w:r>
      <w:r>
        <w:t>odstránenie batožiny zabezpečí vodič. V takomto prípade môže vodič vylúčiť z</w:t>
      </w:r>
      <w:r w:rsidR="0095380C">
        <w:t> </w:t>
      </w:r>
      <w:r>
        <w:t>ďalšej</w:t>
      </w:r>
      <w:r w:rsidR="0095380C">
        <w:t xml:space="preserve"> </w:t>
      </w:r>
      <w:r>
        <w:t>cesty bez nároku na vrátenie zaplateného cestovného a dovozného.</w:t>
      </w:r>
    </w:p>
    <w:p w14:paraId="18C9364A" w14:textId="6C139FCD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Dopravca zodpovedá za škodu, ktorá vznikla na cestovnej batožine prepravovanej</w:t>
      </w:r>
      <w:r w:rsidR="0095380C">
        <w:t xml:space="preserve"> </w:t>
      </w:r>
      <w:r>
        <w:t>oddelene od cestujúceho v čase od jej prevzatia do jej vydania po skončení prepravy</w:t>
      </w:r>
      <w:r w:rsidR="0095380C">
        <w:t xml:space="preserve"> </w:t>
      </w:r>
      <w:r>
        <w:t>cestujúceho. Ak bola škoda spôsobená cestujúcim, vad</w:t>
      </w:r>
      <w:r w:rsidR="005C55AB">
        <w:t>ou</w:t>
      </w:r>
      <w:r>
        <w:t xml:space="preserve"> batožiny, jej obalu alebo</w:t>
      </w:r>
      <w:r w:rsidR="0095380C">
        <w:t xml:space="preserve"> </w:t>
      </w:r>
      <w:r>
        <w:t xml:space="preserve">balenia, osobitnou povahou batožiny alebo okolnosťou, ktorú </w:t>
      </w:r>
      <w:r w:rsidR="002D663A">
        <w:t>D</w:t>
      </w:r>
      <w:r>
        <w:t>opravca nemohol</w:t>
      </w:r>
      <w:r w:rsidR="0095380C">
        <w:t xml:space="preserve"> </w:t>
      </w:r>
      <w:r>
        <w:t>odvrátiť, alebo preto, že cestujúci neupozornil vodiča na potrebu osobitného nakladania</w:t>
      </w:r>
      <w:r w:rsidR="0095380C">
        <w:t xml:space="preserve"> </w:t>
      </w:r>
      <w:r>
        <w:t xml:space="preserve">s batožinou, </w:t>
      </w:r>
      <w:r w:rsidR="005C55AB">
        <w:t>D</w:t>
      </w:r>
      <w:r>
        <w:t xml:space="preserve">opravca za škodu nezodpovedá. Rovnako </w:t>
      </w:r>
      <w:r w:rsidR="002D663A">
        <w:t>D</w:t>
      </w:r>
      <w:r>
        <w:t>opravca nezodpovedá za</w:t>
      </w:r>
      <w:r w:rsidR="0095380C">
        <w:t xml:space="preserve"> </w:t>
      </w:r>
      <w:r>
        <w:t>škodu, ktorá vznikla na opustenej batožine.</w:t>
      </w:r>
    </w:p>
    <w:p w14:paraId="274BAB91" w14:textId="1FF655DF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Pri strate alebo zničení cestovnej batožiny prepravovanej oddelene od cestujúceho je</w:t>
      </w:r>
      <w:r w:rsidR="0095380C">
        <w:t xml:space="preserve"> </w:t>
      </w:r>
      <w:r w:rsidR="002D663A">
        <w:t>D</w:t>
      </w:r>
      <w:r>
        <w:t>opravca povinný nahradiť cenu, ktorú mala stratená alebo zničená batožina v čase,</w:t>
      </w:r>
      <w:r w:rsidR="0095380C">
        <w:t xml:space="preserve"> </w:t>
      </w:r>
      <w:r>
        <w:t>keď bola prevzatá na prepravu za základné dovozné, najviac však do výšky 332,- EUR za</w:t>
      </w:r>
      <w:r w:rsidR="0095380C">
        <w:t xml:space="preserve"> </w:t>
      </w:r>
      <w:r>
        <w:t>jeden kus batožiny. Okrem toho je povinný znášať dovozné, ktoré cestujúci zaplatil za</w:t>
      </w:r>
      <w:r w:rsidR="0095380C">
        <w:t xml:space="preserve"> </w:t>
      </w:r>
      <w:r>
        <w:t>stratenú alebo zničenú cestovnú batožinu.</w:t>
      </w:r>
    </w:p>
    <w:p w14:paraId="19E499EB" w14:textId="54FE0878" w:rsidR="00434794" w:rsidRDefault="00434794" w:rsidP="004B6305">
      <w:pPr>
        <w:pStyle w:val="Odsekzoznamu"/>
        <w:numPr>
          <w:ilvl w:val="0"/>
          <w:numId w:val="26"/>
        </w:numPr>
        <w:ind w:left="426" w:hanging="426"/>
      </w:pPr>
      <w:r>
        <w:t>Z prepravy sú vylúčené:</w:t>
      </w:r>
    </w:p>
    <w:p w14:paraId="71F19E1D" w14:textId="0B58EAB4" w:rsidR="00434794" w:rsidRDefault="00434794" w:rsidP="000647CC">
      <w:pPr>
        <w:pStyle w:val="Odsekzoznamu"/>
        <w:numPr>
          <w:ilvl w:val="0"/>
          <w:numId w:val="30"/>
        </w:numPr>
        <w:ind w:left="851" w:hanging="284"/>
      </w:pPr>
      <w:r>
        <w:lastRenderedPageBreak/>
        <w:t xml:space="preserve">nebezpečné </w:t>
      </w:r>
      <w:r w:rsidR="00A65EB5">
        <w:t>látky a predmety, ktoré svojimi vlastnosťami</w:t>
      </w:r>
      <w:r w:rsidR="002A2F24">
        <w:t xml:space="preserve"> môžu spôsobiť výbušnosť, horľavosť, samozápalnosť, jedovatosť, infekčnosť, rádioaktívnosť, </w:t>
      </w:r>
      <w:proofErr w:type="spellStart"/>
      <w:r w:rsidR="002A2F24">
        <w:t>žieravosť</w:t>
      </w:r>
      <w:proofErr w:type="spellEnd"/>
      <w:r w:rsidR="002A2F24">
        <w:t xml:space="preserve">, </w:t>
      </w:r>
      <w:proofErr w:type="spellStart"/>
      <w:r w:rsidR="002A2F24">
        <w:t>rakovinotvornosť</w:t>
      </w:r>
      <w:proofErr w:type="spellEnd"/>
      <w:r w:rsidR="002A2F24">
        <w:t xml:space="preserve"> </w:t>
      </w:r>
      <w:r w:rsidR="00CC15A1">
        <w:t>a tým ohrozujú</w:t>
      </w:r>
      <w:r w:rsidR="002A2F24">
        <w:t xml:space="preserve"> zdravie alebo život ľudí, zvierat</w:t>
      </w:r>
      <w:r>
        <w:t>,</w:t>
      </w:r>
    </w:p>
    <w:p w14:paraId="5D4BC541" w14:textId="1D380773" w:rsidR="00434794" w:rsidRDefault="00434794" w:rsidP="000647CC">
      <w:pPr>
        <w:pStyle w:val="Odsekzoznamu"/>
        <w:numPr>
          <w:ilvl w:val="0"/>
          <w:numId w:val="30"/>
        </w:numPr>
        <w:ind w:left="851" w:hanging="284"/>
      </w:pPr>
      <w:r>
        <w:t>veci, preprava ktorých je zakázaná právnymi predpismi</w:t>
      </w:r>
      <w:r w:rsidR="00A65EB5">
        <w:t xml:space="preserve"> alebo opatreniami orgánmi štátnej správy</w:t>
      </w:r>
      <w:r>
        <w:t>,</w:t>
      </w:r>
    </w:p>
    <w:p w14:paraId="3EDB3F3B" w14:textId="0E90EAD8" w:rsidR="00434794" w:rsidRPr="00E619C2" w:rsidRDefault="00434794" w:rsidP="000647CC">
      <w:pPr>
        <w:pStyle w:val="Odsekzoznamu"/>
        <w:numPr>
          <w:ilvl w:val="0"/>
          <w:numId w:val="30"/>
        </w:numPr>
        <w:ind w:left="851" w:hanging="284"/>
      </w:pPr>
      <w:r>
        <w:t xml:space="preserve">zbrane, s výnimkou strelných zbraní </w:t>
      </w:r>
      <w:r w:rsidRPr="00E619C2">
        <w:t>príslušníkov ozbrojených síl a</w:t>
      </w:r>
      <w:r w:rsidR="00EA3DD6" w:rsidRPr="00E619C2">
        <w:t> policajného zboru</w:t>
      </w:r>
      <w:r w:rsidRPr="00E619C2">
        <w:t>,</w:t>
      </w:r>
    </w:p>
    <w:p w14:paraId="62EEB2B6" w14:textId="29E71E61" w:rsidR="00434794" w:rsidRPr="00E619C2" w:rsidRDefault="00434794" w:rsidP="000647CC">
      <w:pPr>
        <w:pStyle w:val="Odsekzoznamu"/>
        <w:numPr>
          <w:ilvl w:val="0"/>
          <w:numId w:val="30"/>
        </w:numPr>
        <w:ind w:left="851" w:hanging="284"/>
      </w:pPr>
      <w:r w:rsidRPr="00E619C2">
        <w:t>veci, ktoré môžu ohroziť bezpečnosť alebo plynulosť prepravy alebo poškodiť, či</w:t>
      </w:r>
      <w:r w:rsidR="000647CC" w:rsidRPr="00E619C2">
        <w:t xml:space="preserve"> </w:t>
      </w:r>
      <w:r w:rsidRPr="00E619C2">
        <w:t>znečistiť ostatných cestujúcich alebo vozidlo,</w:t>
      </w:r>
    </w:p>
    <w:p w14:paraId="5B3655D4" w14:textId="482B9E33" w:rsidR="00434794" w:rsidRPr="00E619C2" w:rsidRDefault="00434794" w:rsidP="000647CC">
      <w:pPr>
        <w:pStyle w:val="Odsekzoznamu"/>
        <w:numPr>
          <w:ilvl w:val="0"/>
          <w:numId w:val="30"/>
        </w:numPr>
        <w:ind w:left="851" w:hanging="284"/>
      </w:pPr>
      <w:r w:rsidRPr="00E619C2">
        <w:t>veci, ktoré svojím zápachom, odpudzujúcim</w:t>
      </w:r>
      <w:r w:rsidR="0095380C" w:rsidRPr="00E619C2">
        <w:t xml:space="preserve"> vzhľadom alebo z iného dôvodu by mohli byť cestujúcim na ťarchu</w:t>
      </w:r>
      <w:r w:rsidR="00A65EB5" w:rsidRPr="00E619C2">
        <w:t>,</w:t>
      </w:r>
    </w:p>
    <w:p w14:paraId="4C60E15E" w14:textId="38E80A92" w:rsidR="00A65EB5" w:rsidRPr="00E619C2" w:rsidRDefault="00A65EB5" w:rsidP="00C56D19">
      <w:pPr>
        <w:pStyle w:val="Odsekzoznamu"/>
        <w:numPr>
          <w:ilvl w:val="0"/>
          <w:numId w:val="30"/>
        </w:numPr>
        <w:ind w:left="851" w:hanging="284"/>
      </w:pPr>
      <w:r w:rsidRPr="00E619C2">
        <w:t>batožiny, ktorých celková váha presahuje 50 kg</w:t>
      </w:r>
      <w:r w:rsidR="0023057A" w:rsidRPr="00E619C2">
        <w:t>; vec dlhšia ako 300 cm s priemerom alebo uhlopriečkou väčšou ako 20 cm; vec tvaru dosky, ak j</w:t>
      </w:r>
      <w:r w:rsidR="0037457C" w:rsidRPr="00E619C2">
        <w:t>eden z rozmerov presiahne 150 cm</w:t>
      </w:r>
      <w:r w:rsidR="0023057A" w:rsidRPr="00E619C2">
        <w:t>.</w:t>
      </w:r>
    </w:p>
    <w:p w14:paraId="09B9CC09" w14:textId="271517BE" w:rsidR="00D353EF" w:rsidRPr="00E619C2" w:rsidRDefault="00EB533E" w:rsidP="00DD311D">
      <w:pPr>
        <w:pStyle w:val="Nadpis1"/>
      </w:pPr>
      <w:bookmarkStart w:id="18" w:name="_Toc77250263"/>
      <w:r w:rsidRPr="00E619C2">
        <w:t>Straty a</w:t>
      </w:r>
      <w:r w:rsidR="00A613AA" w:rsidRPr="00E619C2">
        <w:t> </w:t>
      </w:r>
      <w:r w:rsidRPr="00E619C2">
        <w:t>nálezy</w:t>
      </w:r>
      <w:bookmarkEnd w:id="18"/>
    </w:p>
    <w:p w14:paraId="0D9187B0" w14:textId="5CED591F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t>Veci, ktoré sa nájdu po odchode všetkých cestujúcich z vozidla a opustenú batožinu odovzdá oprávnená osoba Dopravcu príslušnému zamestnancovi v sídle Dopravcu.</w:t>
      </w:r>
    </w:p>
    <w:p w14:paraId="1A03D42E" w14:textId="608A03B5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t>Ak sú medzi nájdenými vecami predmety osobnej povahy (osobné doklady, ceniny, peňaženky, šperky, mobilné telefóny, fotoaparáty, a i.), Dopravca je povinný ich bezodkladne doručiť na najbližší útvar policajného zboru.</w:t>
      </w:r>
    </w:p>
    <w:p w14:paraId="038ADDAB" w14:textId="28942BE1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t>Dopravca má právo predať ostatné veci, ktoré nikto nevyzdvihne, do 6 mesiacov. Ak o ich predaj pre ich bezcennosť nie je záujem, Dopravca zabezpečí na vlastné náklady ich likvidáciu. Ak ide o veci nebezpečnej povahy alebo o veci, ktoré podliehajú rýchlej skaze, môže ich Dopravca zlikvidovať bez dodržania uvedenej lehoty.</w:t>
      </w:r>
    </w:p>
    <w:p w14:paraId="6F6BE5E3" w14:textId="4925FE8B" w:rsidR="00A613AA" w:rsidRDefault="00A613AA" w:rsidP="00A613AA">
      <w:pPr>
        <w:pStyle w:val="Odsekzoznamu"/>
        <w:numPr>
          <w:ilvl w:val="0"/>
          <w:numId w:val="31"/>
        </w:numPr>
        <w:ind w:left="426" w:hanging="426"/>
      </w:pPr>
      <w:r>
        <w:t xml:space="preserve">Ak sa o nájdené a už predané veci prihlási osoba, ktorá nepochybne preukáže, že nájdená vec jej patrila, </w:t>
      </w:r>
      <w:r w:rsidR="00405942">
        <w:t>D</w:t>
      </w:r>
      <w:r>
        <w:t>opravca jej vyplatí výťažok z predaja po odpočítaní príslušného poplatku za uskladnenie a nákladov spojených s predajom.</w:t>
      </w:r>
    </w:p>
    <w:p w14:paraId="7BB810F9" w14:textId="090E1758" w:rsidR="00D353EF" w:rsidRDefault="00441CA9" w:rsidP="00DD311D">
      <w:pPr>
        <w:pStyle w:val="Nadpis1"/>
      </w:pPr>
      <w:bookmarkStart w:id="19" w:name="_Toc77250264"/>
      <w:r>
        <w:t>Mimoriadne udalosti počas prepravy</w:t>
      </w:r>
      <w:bookmarkEnd w:id="19"/>
    </w:p>
    <w:p w14:paraId="3891CD85" w14:textId="633BA5E9" w:rsidR="0025579B" w:rsidRDefault="004E6549" w:rsidP="001C565B">
      <w:pPr>
        <w:pStyle w:val="Odsekzoznamu"/>
        <w:numPr>
          <w:ilvl w:val="0"/>
          <w:numId w:val="33"/>
        </w:numPr>
        <w:ind w:left="426" w:hanging="426"/>
      </w:pPr>
      <w:r>
        <w:t>Mimoriadnou udalosťou sa rozumie nasledovné</w:t>
      </w:r>
      <w:r w:rsidR="0025579B">
        <w:t>:</w:t>
      </w:r>
    </w:p>
    <w:p w14:paraId="4C864726" w14:textId="1EE2EFCC" w:rsidR="0025579B" w:rsidRDefault="0025579B" w:rsidP="001C565B">
      <w:pPr>
        <w:pStyle w:val="Odsekzoznamu"/>
        <w:numPr>
          <w:ilvl w:val="0"/>
          <w:numId w:val="32"/>
        </w:numPr>
        <w:ind w:left="851" w:hanging="284"/>
      </w:pPr>
      <w:r>
        <w:t>dopravná nehoda vozidla,</w:t>
      </w:r>
    </w:p>
    <w:p w14:paraId="2969E5E0" w14:textId="0316204F" w:rsidR="0025579B" w:rsidRDefault="0025579B" w:rsidP="001C565B">
      <w:pPr>
        <w:pStyle w:val="Odsekzoznamu"/>
        <w:numPr>
          <w:ilvl w:val="0"/>
          <w:numId w:val="32"/>
        </w:numPr>
        <w:ind w:left="851" w:hanging="284"/>
      </w:pPr>
      <w:r>
        <w:t>požiar vo vozidle,</w:t>
      </w:r>
    </w:p>
    <w:p w14:paraId="4CE835AF" w14:textId="3A58949E" w:rsidR="002C7C52" w:rsidRPr="00E619C2" w:rsidRDefault="0025579B" w:rsidP="001C565B">
      <w:pPr>
        <w:pStyle w:val="Odsekzoznamu"/>
        <w:numPr>
          <w:ilvl w:val="0"/>
          <w:numId w:val="32"/>
        </w:numPr>
        <w:ind w:left="851" w:hanging="284"/>
      </w:pPr>
      <w:r>
        <w:t xml:space="preserve">úraz </w:t>
      </w:r>
      <w:r w:rsidRPr="00E619C2">
        <w:t>alebo náhle ochorenie, pri ktorom je ohrozený život alebo zdravie</w:t>
      </w:r>
      <w:r w:rsidR="002C7C52" w:rsidRPr="00E619C2">
        <w:t xml:space="preserve"> </w:t>
      </w:r>
      <w:r w:rsidRPr="00E619C2">
        <w:t xml:space="preserve">cestujúceho, </w:t>
      </w:r>
      <w:r w:rsidR="002C7C52" w:rsidRPr="00E619C2">
        <w:t>zamestnanca</w:t>
      </w:r>
      <w:r w:rsidRPr="00E619C2">
        <w:t xml:space="preserve"> Dopravcu alebo iných osôb,</w:t>
      </w:r>
      <w:r w:rsidR="002C7C52" w:rsidRPr="00E619C2">
        <w:t xml:space="preserve"> </w:t>
      </w:r>
    </w:p>
    <w:p w14:paraId="7FF4E788" w14:textId="5D7F9389" w:rsidR="0025579B" w:rsidRPr="00E619C2" w:rsidRDefault="0025579B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nepredpokladané prerušenie dopravy, ktoré trvá dlhšie než 30 minút</w:t>
      </w:r>
      <w:r w:rsidR="004E6549" w:rsidRPr="00E619C2">
        <w:t>,</w:t>
      </w:r>
    </w:p>
    <w:p w14:paraId="024BDE0B" w14:textId="5D5EF744" w:rsidR="00A14F42" w:rsidRPr="00E619C2" w:rsidRDefault="00A14F42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nepriaznivý vývoj epidemiologickej situácie</w:t>
      </w:r>
      <w:r w:rsidR="004536E3" w:rsidRPr="00E619C2">
        <w:t>,</w:t>
      </w:r>
    </w:p>
    <w:p w14:paraId="1F40E371" w14:textId="2B0F29AB" w:rsidR="004536E3" w:rsidRPr="00E619C2" w:rsidRDefault="004536E3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vyhlásenie mimoriadnej situácie, núdzového stavu</w:t>
      </w:r>
      <w:r w:rsidR="00920BCA" w:rsidRPr="00E619C2">
        <w:t>,</w:t>
      </w:r>
    </w:p>
    <w:p w14:paraId="256CEBB7" w14:textId="46495C9E" w:rsidR="004E6549" w:rsidRPr="00E619C2" w:rsidRDefault="004E6549" w:rsidP="001C565B">
      <w:pPr>
        <w:pStyle w:val="Odsekzoznamu"/>
        <w:numPr>
          <w:ilvl w:val="0"/>
          <w:numId w:val="32"/>
        </w:numPr>
        <w:ind w:left="851" w:hanging="284"/>
      </w:pPr>
      <w:r w:rsidRPr="00E619C2">
        <w:t>iná mimoriadna udalosť, pri ktorej sú ohrozené životy, zdravie cestujúcich, osádky vozidla alebo iných osôb.</w:t>
      </w:r>
    </w:p>
    <w:p w14:paraId="52FC6946" w14:textId="4006748D" w:rsidR="0025579B" w:rsidRPr="00E619C2" w:rsidRDefault="0025579B" w:rsidP="001C565B">
      <w:pPr>
        <w:pStyle w:val="Odsekzoznamu"/>
        <w:numPr>
          <w:ilvl w:val="0"/>
          <w:numId w:val="33"/>
        </w:numPr>
        <w:ind w:left="426" w:hanging="426"/>
      </w:pPr>
      <w:r w:rsidRPr="00E619C2">
        <w:t>Ak cestujúci zistí, že je ohrozená bezpečnosť, život a zdravie cestujúcich, je povinný na</w:t>
      </w:r>
      <w:r w:rsidR="002C7C52" w:rsidRPr="00E619C2">
        <w:t xml:space="preserve"> </w:t>
      </w:r>
      <w:r w:rsidRPr="00E619C2">
        <w:t>túto skutočnosť upozorniť vodiča.</w:t>
      </w:r>
    </w:p>
    <w:p w14:paraId="3F41DD06" w14:textId="70A97B96" w:rsidR="00CD1FA8" w:rsidRPr="00E619C2" w:rsidRDefault="00DE489F" w:rsidP="001C565B">
      <w:pPr>
        <w:pStyle w:val="Odsekzoznamu"/>
        <w:numPr>
          <w:ilvl w:val="0"/>
          <w:numId w:val="33"/>
        </w:numPr>
        <w:ind w:left="426" w:hanging="426"/>
      </w:pPr>
      <w:r w:rsidRPr="00E619C2">
        <w:t>Členovia osádky vozidla sú v prípade mimoriadnej udalosti povinní</w:t>
      </w:r>
      <w:r w:rsidR="00CD1FA8" w:rsidRPr="00E619C2">
        <w:t>:</w:t>
      </w:r>
    </w:p>
    <w:p w14:paraId="1AA96B4B" w14:textId="4CDA5CCA" w:rsidR="00DE489F" w:rsidRPr="00E619C2" w:rsidRDefault="00DE489F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>bezodkladne poskytnúť</w:t>
      </w:r>
      <w:r w:rsidR="00CD1FA8" w:rsidRPr="00E619C2">
        <w:t>,</w:t>
      </w:r>
      <w:r w:rsidR="00051113" w:rsidRPr="00E619C2">
        <w:t xml:space="preserve"> </w:t>
      </w:r>
      <w:r w:rsidR="00CD1FA8" w:rsidRPr="00E619C2">
        <w:t>v prípade potreby,</w:t>
      </w:r>
      <w:r w:rsidRPr="00E619C2">
        <w:t xml:space="preserve"> podľa svojich schopností a možností postihnutej osobe potrebnú prvú pomoc a bezodkladne privolať </w:t>
      </w:r>
      <w:r w:rsidR="00AA3035" w:rsidRPr="00E619C2">
        <w:t>záchrannú zdravotnú službu</w:t>
      </w:r>
      <w:r w:rsidR="00051113" w:rsidRPr="00E619C2">
        <w:t>,</w:t>
      </w:r>
    </w:p>
    <w:p w14:paraId="256A3A34" w14:textId="77777777" w:rsidR="007E0419" w:rsidRPr="00E619C2" w:rsidRDefault="00051113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 xml:space="preserve">zastaviť vozidlo a vykonať opatrenia, aby nebola ohrozená bezpečnosť cestnej premávky </w:t>
      </w:r>
      <w:r w:rsidRPr="00E619C2">
        <w:lastRenderedPageBreak/>
        <w:t>na mieste mimoriadnej udalosti,</w:t>
      </w:r>
      <w:r w:rsidR="00BE42CF" w:rsidRPr="00E619C2">
        <w:t xml:space="preserve"> </w:t>
      </w:r>
    </w:p>
    <w:p w14:paraId="087BBC94" w14:textId="20685FBC" w:rsidR="00051113" w:rsidRPr="00E619C2" w:rsidRDefault="007E0419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>nahlásiť Dopravcovi</w:t>
      </w:r>
      <w:r w:rsidR="00460D7A" w:rsidRPr="00E619C2">
        <w:t>, resp. Objednávateľovi, prípadne subjektu poverenému Objednávateľom,</w:t>
      </w:r>
      <w:r w:rsidR="008801D8" w:rsidRPr="00E619C2">
        <w:t xml:space="preserve"> mimoriadnu udalosť</w:t>
      </w:r>
      <w:r w:rsidRPr="00E619C2">
        <w:t xml:space="preserve"> a </w:t>
      </w:r>
      <w:r w:rsidR="00BE42CF" w:rsidRPr="00E619C2">
        <w:t>zotrvať na mieste do príchodu dopravného dispečera alebo iného oprávneného zástupcu Dopravcu,</w:t>
      </w:r>
    </w:p>
    <w:p w14:paraId="34DBBB5D" w14:textId="2196ADC9" w:rsidR="00051113" w:rsidRPr="00E619C2" w:rsidRDefault="00051113" w:rsidP="001C565B">
      <w:pPr>
        <w:pStyle w:val="Odsekzoznamu"/>
        <w:numPr>
          <w:ilvl w:val="0"/>
          <w:numId w:val="34"/>
        </w:numPr>
        <w:ind w:left="851" w:hanging="284"/>
      </w:pPr>
      <w:r w:rsidRPr="00E619C2">
        <w:t>urobiť potrebné opatrenia na ochranu majetku ohrozeného mimoriadnou udalosťou.</w:t>
      </w:r>
    </w:p>
    <w:p w14:paraId="60DB87CC" w14:textId="028E378A" w:rsidR="00155EB6" w:rsidRPr="00E619C2" w:rsidRDefault="001303D4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Cestujúci, ktorých život a zdravie nie sú mimoriadnou udalos</w:t>
      </w:r>
      <w:r w:rsidRPr="00E619C2">
        <w:rPr>
          <w:rFonts w:eastAsiaTheme="minorHAnsi" w:cs="TimesNewRoman"/>
        </w:rPr>
        <w:t>ť</w:t>
      </w:r>
      <w:r w:rsidRPr="00E619C2">
        <w:rPr>
          <w:rFonts w:eastAsiaTheme="minorHAnsi"/>
        </w:rPr>
        <w:t>ou ohrozené, sú povinn</w:t>
      </w:r>
      <w:r w:rsidR="00155EB6" w:rsidRPr="00E619C2">
        <w:rPr>
          <w:rFonts w:eastAsiaTheme="minorHAnsi"/>
        </w:rPr>
        <w:t xml:space="preserve">í </w:t>
      </w:r>
      <w:r w:rsidRPr="00E619C2">
        <w:rPr>
          <w:rFonts w:eastAsiaTheme="minorHAnsi"/>
        </w:rPr>
        <w:t>pomáha</w:t>
      </w:r>
      <w:r w:rsidRPr="00E619C2">
        <w:rPr>
          <w:rFonts w:eastAsiaTheme="minorHAnsi" w:cs="TimesNewRoman"/>
        </w:rPr>
        <w:t>ť č</w:t>
      </w:r>
      <w:r w:rsidRPr="00E619C2">
        <w:rPr>
          <w:rFonts w:eastAsiaTheme="minorHAnsi"/>
        </w:rPr>
        <w:t>lenom osádky vozidla pri konaní pod</w:t>
      </w:r>
      <w:r w:rsidRPr="00E619C2">
        <w:rPr>
          <w:rFonts w:eastAsiaTheme="minorHAnsi" w:cs="TimesNewRoman"/>
        </w:rPr>
        <w:t>ľ</w:t>
      </w:r>
      <w:r w:rsidRPr="00E619C2">
        <w:rPr>
          <w:rFonts w:eastAsiaTheme="minorHAnsi"/>
        </w:rPr>
        <w:t xml:space="preserve">a ods. 3 tohto </w:t>
      </w:r>
      <w:r w:rsidRPr="00E619C2">
        <w:rPr>
          <w:rFonts w:eastAsiaTheme="minorHAnsi" w:cs="TimesNewRoman"/>
        </w:rPr>
        <w:t>č</w:t>
      </w:r>
      <w:r w:rsidRPr="00E619C2">
        <w:rPr>
          <w:rFonts w:eastAsiaTheme="minorHAnsi"/>
        </w:rPr>
        <w:t>lánku</w:t>
      </w:r>
      <w:r w:rsidR="00155EB6" w:rsidRPr="00E619C2">
        <w:rPr>
          <w:rFonts w:eastAsiaTheme="minorHAnsi"/>
        </w:rPr>
        <w:t>.</w:t>
      </w:r>
    </w:p>
    <w:p w14:paraId="36F9BE30" w14:textId="7016FD89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>Ak pri mimoriadnej udalosti došlo k úrazu, zraneniu, poškodeniu zdravia alebo usmrteniu</w:t>
      </w:r>
      <w:r w:rsidR="002C7C52" w:rsidRPr="00E619C2">
        <w:t xml:space="preserve"> </w:t>
      </w:r>
      <w:r w:rsidRPr="00E619C2">
        <w:t>osôb, k škode na vozidle alebo vybavení vozidla, resp. na inom majetku</w:t>
      </w:r>
      <w:r w:rsidR="00DC7307" w:rsidRPr="00E619C2">
        <w:t xml:space="preserve"> </w:t>
      </w:r>
      <w:r w:rsidRPr="00E619C2">
        <w:t>Dopravcu</w:t>
      </w:r>
      <w:r w:rsidR="003E6E5D" w:rsidRPr="00E619C2">
        <w:t xml:space="preserve">, Objednávateľa alebo </w:t>
      </w:r>
      <w:r w:rsidR="002C7C52" w:rsidRPr="00E619C2">
        <w:t>c</w:t>
      </w:r>
      <w:r w:rsidRPr="00E619C2">
        <w:t>estujúcich, je dotknutá osoba povinná poskytnúť Dopravcovi všetky údaje potrebné na</w:t>
      </w:r>
      <w:r w:rsidR="002C7C52" w:rsidRPr="00E619C2">
        <w:t xml:space="preserve"> </w:t>
      </w:r>
      <w:r w:rsidRPr="00E619C2">
        <w:t>riadne prešetrenie mimoriadnej udalosti.</w:t>
      </w:r>
    </w:p>
    <w:p w14:paraId="66615785" w14:textId="77777777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>Dopravca zabezpečí náhradnú dopravu do cieľovej zastávky iným vozidlom</w:t>
      </w:r>
      <w:r w:rsidR="002C7C52" w:rsidRPr="00E619C2">
        <w:t xml:space="preserve"> </w:t>
      </w:r>
      <w:r w:rsidRPr="00E619C2">
        <w:t>bezodplatne.</w:t>
      </w:r>
    </w:p>
    <w:p w14:paraId="7DDA3536" w14:textId="027A09C5" w:rsidR="00155EB6" w:rsidRPr="00155EB6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>
        <w:t>Cestujúci, ktorí utrpeli v dôsledku osobitnej povahy dopravy zranenie, majú nárok na</w:t>
      </w:r>
      <w:r w:rsidR="002C7C52">
        <w:t xml:space="preserve"> </w:t>
      </w:r>
      <w:r>
        <w:t xml:space="preserve">náhradu spôsobenej škody na zdraví v súlade s </w:t>
      </w:r>
      <w:r w:rsidR="003E6E5D">
        <w:t xml:space="preserve">§ </w:t>
      </w:r>
      <w:r>
        <w:t xml:space="preserve">427 </w:t>
      </w:r>
      <w:r w:rsidR="003E6E5D">
        <w:t>OZ v spojení s</w:t>
      </w:r>
      <w:r w:rsidR="008B2AA7">
        <w:t xml:space="preserve"> ustanoveniami</w:t>
      </w:r>
      <w:r w:rsidR="003E6E5D">
        <w:t xml:space="preserve"> </w:t>
      </w:r>
      <w:r>
        <w:t>zák</w:t>
      </w:r>
      <w:r w:rsidR="003E6E5D">
        <w:t>on</w:t>
      </w:r>
      <w:r w:rsidR="008B2AA7">
        <w:t>a</w:t>
      </w:r>
      <w:r>
        <w:t xml:space="preserve"> č. 437/2004 Z. z.</w:t>
      </w:r>
      <w:r w:rsidR="00FD647D">
        <w:t xml:space="preserve"> </w:t>
      </w:r>
      <w:r>
        <w:t>o náhrade za bolesť a náhrade za sťaženie spoločenského</w:t>
      </w:r>
      <w:r w:rsidR="002C7C52">
        <w:t xml:space="preserve"> </w:t>
      </w:r>
      <w:r>
        <w:t xml:space="preserve">uplatnenia </w:t>
      </w:r>
      <w:r w:rsidR="003E6E5D">
        <w:t xml:space="preserve">a o zmene a doplnení zákona NR SR č. 273/1994 Z. z. o zdravotnom poistení, financovaní zdravotného poistenia, o zriadení Všeobecnej zdravotnej poisťovne a o zriaďovaní rezortných, odvetvových, podnikových a občianskych zdravotných poisťovní v znení neskorších predpisov </w:t>
      </w:r>
      <w:r>
        <w:t>(ďalej len „</w:t>
      </w:r>
      <w:r w:rsidR="003E6E5D">
        <w:t>Zákon o náhrade</w:t>
      </w:r>
      <w:r>
        <w:t>“).</w:t>
      </w:r>
    </w:p>
    <w:p w14:paraId="5ED35228" w14:textId="3029F93B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 xml:space="preserve">Pozostalí po zomrelých </w:t>
      </w:r>
      <w:r w:rsidR="00DC7307" w:rsidRPr="00E619C2">
        <w:t>c</w:t>
      </w:r>
      <w:r w:rsidRPr="00E619C2">
        <w:t>estujúcich, ktorých smrť bola spôsobená osobitnou povahou</w:t>
      </w:r>
      <w:r w:rsidR="002C7C52" w:rsidRPr="00E619C2">
        <w:t xml:space="preserve"> </w:t>
      </w:r>
      <w:r w:rsidRPr="00E619C2">
        <w:t>prevádzky dopravy, majú v súlade s príslušnými aplikovateľnými ustanoveniami</w:t>
      </w:r>
      <w:r w:rsidR="002C7C52" w:rsidRPr="00E619C2">
        <w:t xml:space="preserve"> </w:t>
      </w:r>
      <w:r w:rsidR="00DC7307" w:rsidRPr="00E619C2">
        <w:t>OZ</w:t>
      </w:r>
      <w:r w:rsidRPr="00E619C2">
        <w:t xml:space="preserve"> právo na náhradu ujmy v prípade smrti, vrátane náhrady</w:t>
      </w:r>
      <w:r w:rsidR="002C7C52" w:rsidRPr="00E619C2">
        <w:t xml:space="preserve"> </w:t>
      </w:r>
      <w:r w:rsidRPr="00E619C2">
        <w:t>primeraných výdavkov na pohreb.</w:t>
      </w:r>
    </w:p>
    <w:p w14:paraId="2ABC5D95" w14:textId="587E399C" w:rsidR="00155EB6" w:rsidRPr="00E619C2" w:rsidRDefault="0025579B" w:rsidP="001C565B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>Cestujúci, ktorým v dôsledku osobitnej povahy dopravy vznikla škoda na</w:t>
      </w:r>
      <w:r w:rsidR="002C7C52" w:rsidRPr="00E619C2">
        <w:t xml:space="preserve"> </w:t>
      </w:r>
      <w:r w:rsidRPr="00E619C2">
        <w:t>prepravovan</w:t>
      </w:r>
      <w:r w:rsidR="00DC7307" w:rsidRPr="00E619C2">
        <w:t>ej</w:t>
      </w:r>
      <w:r w:rsidRPr="00E619C2">
        <w:t xml:space="preserve"> </w:t>
      </w:r>
      <w:r w:rsidR="00DC7307" w:rsidRPr="00E619C2">
        <w:t>príručnej, cestovnej</w:t>
      </w:r>
      <w:r w:rsidRPr="00E619C2">
        <w:t xml:space="preserve"> batožine</w:t>
      </w:r>
      <w:r w:rsidR="00DC7307" w:rsidRPr="00E619C2">
        <w:t xml:space="preserve"> (prepravovanej neoddelene od cestujúceho)</w:t>
      </w:r>
      <w:r w:rsidRPr="00E619C2">
        <w:t xml:space="preserve">, majú nárok na jej náhradu v súlade s </w:t>
      </w:r>
      <w:r w:rsidR="00DC7307" w:rsidRPr="00E619C2">
        <w:t>§ 311 ods. 1 v spojení s</w:t>
      </w:r>
      <w:r w:rsidRPr="00E619C2">
        <w:t xml:space="preserve"> § 427</w:t>
      </w:r>
      <w:r w:rsidR="007466DD" w:rsidRPr="00E619C2">
        <w:t>-431</w:t>
      </w:r>
      <w:r w:rsidR="00DC7307" w:rsidRPr="00E619C2">
        <w:t xml:space="preserve"> OZ</w:t>
      </w:r>
      <w:r w:rsidRPr="00E619C2">
        <w:t>. Ak cestujúcim vznikla škoda na prepravovanej cestovnej</w:t>
      </w:r>
      <w:r w:rsidR="002C7C52" w:rsidRPr="00E619C2">
        <w:t xml:space="preserve"> </w:t>
      </w:r>
      <w:r w:rsidRPr="00E619C2">
        <w:t>batožine</w:t>
      </w:r>
      <w:r w:rsidR="00DC7307" w:rsidRPr="00E619C2">
        <w:t xml:space="preserve"> (prepravovanej oddelene od cestujúceho)</w:t>
      </w:r>
      <w:r w:rsidRPr="00E619C2">
        <w:t>, majú nárok na náhradu škody</w:t>
      </w:r>
      <w:r w:rsidR="0049780D" w:rsidRPr="00E619C2">
        <w:t xml:space="preserve"> v zmysle ustanovení § 316-318 OZ</w:t>
      </w:r>
      <w:r w:rsidRPr="00E619C2">
        <w:t>.</w:t>
      </w:r>
    </w:p>
    <w:p w14:paraId="5EA62834" w14:textId="77777777" w:rsidR="00C0039D" w:rsidRPr="00E619C2" w:rsidRDefault="0025579B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t xml:space="preserve">Výška náhrady škody sa vypočíta v súlade s príslušnými ustanoveniami </w:t>
      </w:r>
      <w:r w:rsidR="00857240" w:rsidRPr="00E619C2">
        <w:t xml:space="preserve">OZ </w:t>
      </w:r>
      <w:r w:rsidRPr="00E619C2">
        <w:t>a</w:t>
      </w:r>
      <w:r w:rsidR="00857240" w:rsidRPr="00E619C2">
        <w:t> Zákona o náhrade.</w:t>
      </w:r>
    </w:p>
    <w:p w14:paraId="0744EDCA" w14:textId="5F64CE1A" w:rsidR="00C0039D" w:rsidRPr="00E619C2" w:rsidRDefault="00C0039D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Vodič vozidla má právo odmietnuť vykonanie prepravy po úseku cesty alebo trase, kde je predpoklad vzniku rizika pre ohrozenie zdravia cestujúcich ako aj majetku Dopravcu, Objednávateľa, cestujúcich a to pod vplyvom nevyhovujúcich poveternostných podmienok, zmeny kvality vozovky a jej prejazdnosti, ako aj iných okolností (napr. následky po inej dopravnej nehode, a pod.). Cestujúcim</w:t>
      </w:r>
      <w:r w:rsidR="003A1B6B" w:rsidRPr="00E619C2">
        <w:rPr>
          <w:rFonts w:eastAsiaTheme="minorHAnsi"/>
        </w:rPr>
        <w:t>,</w:t>
      </w:r>
      <w:r w:rsidRPr="00E619C2">
        <w:rPr>
          <w:rFonts w:eastAsiaTheme="minorHAnsi"/>
        </w:rPr>
        <w:t xml:space="preserve"> po rozhodnutí osádky vozidla nevykonať prepravu alebo zvoliť iné náhradné riešenie pre zaistenie bezpečnosti cestujúcich a ochrany zdravia a majetku, nevzniká nárok na akékoľvek odškodnenie vo vzťahu k možným následkom nedodržania pôvodnej prepravnej zmluvy medzi cestujúcim a Dopravcom (čas príchodu do cieľa, a i.) podľa tohto Prepravného poriadku BBSK z dôvodu Vis </w:t>
      </w:r>
      <w:proofErr w:type="spellStart"/>
      <w:r w:rsidRPr="00E619C2">
        <w:rPr>
          <w:rFonts w:eastAsiaTheme="minorHAnsi"/>
        </w:rPr>
        <w:t>Maior</w:t>
      </w:r>
      <w:proofErr w:type="spellEnd"/>
      <w:r w:rsidRPr="00E619C2">
        <w:rPr>
          <w:rStyle w:val="Odkaznapoznmkupodiarou"/>
          <w:rFonts w:eastAsiaTheme="minorHAnsi"/>
        </w:rPr>
        <w:footnoteReference w:id="5"/>
      </w:r>
      <w:r w:rsidR="003F7826" w:rsidRPr="00E619C2">
        <w:rPr>
          <w:rFonts w:eastAsiaTheme="minorHAnsi"/>
        </w:rPr>
        <w:t xml:space="preserve">, pričom povinnosťou vodiča vozidla je upozorniť na túto skutočnosť pred svojím rozhodnutím svojho nadriadeného. </w:t>
      </w:r>
    </w:p>
    <w:p w14:paraId="3943B5A7" w14:textId="25B6CD0B" w:rsidR="004B5673" w:rsidRPr="00E619C2" w:rsidRDefault="004B5673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Mimoriadna situácia alebo núdzový stav je vyhlásený ústrednými orgánmi štátnej správy.</w:t>
      </w:r>
    </w:p>
    <w:p w14:paraId="70E4DB89" w14:textId="4EF902B7" w:rsidR="004B5673" w:rsidRPr="00E619C2" w:rsidRDefault="004B5673" w:rsidP="00C0039D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E619C2">
        <w:rPr>
          <w:rFonts w:eastAsiaTheme="minorHAnsi"/>
        </w:rPr>
        <w:t>Počas nepriaznivého vývoja epidemiologickej situácie</w:t>
      </w:r>
      <w:r w:rsidR="00C6554B" w:rsidRPr="00E619C2">
        <w:rPr>
          <w:rFonts w:eastAsiaTheme="minorHAnsi"/>
        </w:rPr>
        <w:t>, mimoriadnej situácie, núdzového stavu</w:t>
      </w:r>
      <w:r w:rsidRPr="00E619C2">
        <w:rPr>
          <w:rFonts w:eastAsiaTheme="minorHAnsi"/>
        </w:rPr>
        <w:t xml:space="preserve"> je Dopravca oprávnený po dohode s Objednávateľom vyhlásiť ďalšie povinnosti cestujúceho nad rámec čl. VIII tohto Prepravného poriadku BBSK. Medzi tieto povinnosti patrí napríklad:</w:t>
      </w:r>
    </w:p>
    <w:p w14:paraId="614F1FE0" w14:textId="7A5E0A18" w:rsidR="004B5673" w:rsidRPr="00E619C2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 w:rsidRPr="00E619C2">
        <w:rPr>
          <w:rFonts w:eastAsiaTheme="minorHAnsi"/>
        </w:rPr>
        <w:t>nástup do vozidla a výstup z vozidla určenými dvermi,</w:t>
      </w:r>
    </w:p>
    <w:p w14:paraId="04B64378" w14:textId="485BF205" w:rsidR="004B5673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 w:rsidRPr="00E619C2">
        <w:rPr>
          <w:rFonts w:eastAsiaTheme="minorHAnsi"/>
        </w:rPr>
        <w:t>zákaz obsadzovať vybrané sedadlá</w:t>
      </w:r>
      <w:r>
        <w:rPr>
          <w:rFonts w:eastAsiaTheme="minorHAnsi"/>
        </w:rPr>
        <w:t>,</w:t>
      </w:r>
    </w:p>
    <w:p w14:paraId="3D508BF0" w14:textId="002FBBF8" w:rsidR="004B5673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>
        <w:rPr>
          <w:rFonts w:eastAsiaTheme="minorHAnsi"/>
        </w:rPr>
        <w:t>nosenie ochranných rúšok, rukavíc, prípadne iných podobných účinných ochranných prostriedkov,</w:t>
      </w:r>
    </w:p>
    <w:p w14:paraId="424AC7C6" w14:textId="5B41B434" w:rsidR="004B5673" w:rsidRDefault="004B5673" w:rsidP="004B5673">
      <w:pPr>
        <w:pStyle w:val="Odsekzoznamu"/>
        <w:widowControl/>
        <w:numPr>
          <w:ilvl w:val="1"/>
          <w:numId w:val="33"/>
        </w:numPr>
        <w:adjustRightInd w:val="0"/>
        <w:spacing w:before="0" w:after="0"/>
        <w:ind w:left="851" w:hanging="284"/>
        <w:rPr>
          <w:rFonts w:eastAsiaTheme="minorHAnsi"/>
        </w:rPr>
      </w:pPr>
      <w:r>
        <w:rPr>
          <w:rFonts w:eastAsiaTheme="minorHAnsi"/>
        </w:rPr>
        <w:t>iné, tu nešpecifikované povinnosti.</w:t>
      </w:r>
    </w:p>
    <w:p w14:paraId="07282F23" w14:textId="4741E4F9" w:rsidR="004536E3" w:rsidRPr="004536E3" w:rsidRDefault="004536E3" w:rsidP="004536E3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4536E3">
        <w:rPr>
          <w:rFonts w:eastAsiaTheme="minorHAnsi"/>
        </w:rPr>
        <w:t>Počas mimoriadne</w:t>
      </w:r>
      <w:r w:rsidR="004E77F3">
        <w:rPr>
          <w:rFonts w:eastAsiaTheme="minorHAnsi"/>
        </w:rPr>
        <w:t>j situácie</w:t>
      </w:r>
      <w:r w:rsidRPr="004536E3">
        <w:rPr>
          <w:rFonts w:eastAsiaTheme="minorHAnsi"/>
        </w:rPr>
        <w:t xml:space="preserve">, núdzového stavu alebo </w:t>
      </w:r>
      <w:r w:rsidR="001662E6">
        <w:rPr>
          <w:rFonts w:eastAsiaTheme="minorHAnsi"/>
        </w:rPr>
        <w:t>nepriaznivej epidemiologickej situácie</w:t>
      </w:r>
      <w:r w:rsidRPr="004536E3">
        <w:rPr>
          <w:rFonts w:eastAsiaTheme="minorHAnsi"/>
        </w:rPr>
        <w:t xml:space="preserve"> je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 xml:space="preserve">opravca oprávnený po dohode s </w:t>
      </w:r>
      <w:r w:rsidR="004E77F3">
        <w:rPr>
          <w:rFonts w:eastAsiaTheme="minorHAnsi"/>
        </w:rPr>
        <w:t>O</w:t>
      </w:r>
      <w:r w:rsidRPr="004536E3">
        <w:rPr>
          <w:rFonts w:eastAsiaTheme="minorHAnsi"/>
        </w:rPr>
        <w:t xml:space="preserve">bjednávateľom dočasne pozastaviť predaj </w:t>
      </w:r>
      <w:r w:rsidR="004E77F3">
        <w:rPr>
          <w:rFonts w:eastAsiaTheme="minorHAnsi"/>
        </w:rPr>
        <w:t>prepravných dokladov</w:t>
      </w:r>
      <w:r w:rsidRPr="004536E3">
        <w:rPr>
          <w:rFonts w:eastAsiaTheme="minorHAnsi"/>
        </w:rPr>
        <w:t xml:space="preserve"> a dopĺňanie kreditu na </w:t>
      </w:r>
      <w:r w:rsidR="004E77F3">
        <w:rPr>
          <w:rFonts w:eastAsiaTheme="minorHAnsi"/>
        </w:rPr>
        <w:t>čipové</w:t>
      </w:r>
      <w:r w:rsidRPr="004536E3">
        <w:rPr>
          <w:rFonts w:eastAsiaTheme="minorHAnsi"/>
        </w:rPr>
        <w:t xml:space="preserve"> karty v hotovosti, tzn. prijímanie bankoviek a mincí.</w:t>
      </w:r>
    </w:p>
    <w:p w14:paraId="0ED3FB3A" w14:textId="1D68F7E0" w:rsidR="004536E3" w:rsidRPr="004536E3" w:rsidRDefault="004536E3" w:rsidP="004536E3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4536E3">
        <w:rPr>
          <w:rFonts w:eastAsiaTheme="minorHAnsi"/>
        </w:rPr>
        <w:lastRenderedPageBreak/>
        <w:t>Počas mimoriadn</w:t>
      </w:r>
      <w:r w:rsidR="004E77F3">
        <w:rPr>
          <w:rFonts w:eastAsiaTheme="minorHAnsi"/>
        </w:rPr>
        <w:t>ej situácie</w:t>
      </w:r>
      <w:r w:rsidRPr="004536E3">
        <w:rPr>
          <w:rFonts w:eastAsiaTheme="minorHAnsi"/>
        </w:rPr>
        <w:t>, núdzového stavu alebo</w:t>
      </w:r>
      <w:r w:rsidR="001662E6">
        <w:rPr>
          <w:rFonts w:eastAsiaTheme="minorHAnsi"/>
        </w:rPr>
        <w:t xml:space="preserve"> nepriaznivej epidemiologickej situácie</w:t>
      </w:r>
      <w:r w:rsidRPr="004536E3">
        <w:rPr>
          <w:rFonts w:eastAsiaTheme="minorHAnsi"/>
        </w:rPr>
        <w:t xml:space="preserve"> je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 xml:space="preserve">opravca oprávnený nevziať </w:t>
      </w:r>
      <w:r w:rsidR="004E77F3">
        <w:rPr>
          <w:rFonts w:eastAsiaTheme="minorHAnsi"/>
        </w:rPr>
        <w:t>k preprave</w:t>
      </w:r>
      <w:r w:rsidRPr="004536E3">
        <w:rPr>
          <w:rFonts w:eastAsiaTheme="minorHAnsi"/>
        </w:rPr>
        <w:t>, izolovať príp. vylúčiť z prepravy osobu, ktorá má viditeľné príznaky epidemiologickej choroby, alebo nerešpektuje povinnosti stanovené v tomto článku</w:t>
      </w:r>
      <w:r w:rsidR="004E77F3">
        <w:rPr>
          <w:rFonts w:eastAsiaTheme="minorHAnsi"/>
        </w:rPr>
        <w:t xml:space="preserve">, </w:t>
      </w:r>
      <w:r w:rsidRPr="004536E3">
        <w:rPr>
          <w:rFonts w:eastAsiaTheme="minorHAnsi"/>
        </w:rPr>
        <w:t>príp. in</w:t>
      </w:r>
      <w:r w:rsidR="004E77F3">
        <w:rPr>
          <w:rFonts w:eastAsiaTheme="minorHAnsi"/>
        </w:rPr>
        <w:t>é</w:t>
      </w:r>
      <w:r w:rsidRPr="004536E3">
        <w:rPr>
          <w:rFonts w:eastAsiaTheme="minorHAnsi"/>
        </w:rPr>
        <w:t xml:space="preserve"> oznam</w:t>
      </w:r>
      <w:r w:rsidR="004E77F3">
        <w:rPr>
          <w:rFonts w:eastAsiaTheme="minorHAnsi"/>
        </w:rPr>
        <w:t>y</w:t>
      </w:r>
      <w:r w:rsidRPr="004536E3">
        <w:rPr>
          <w:rFonts w:eastAsiaTheme="minorHAnsi"/>
        </w:rPr>
        <w:t xml:space="preserve"> vydan</w:t>
      </w:r>
      <w:r w:rsidR="004E77F3">
        <w:rPr>
          <w:rFonts w:eastAsiaTheme="minorHAnsi"/>
        </w:rPr>
        <w:t>é</w:t>
      </w:r>
      <w:r w:rsidRPr="004536E3">
        <w:rPr>
          <w:rFonts w:eastAsiaTheme="minorHAnsi"/>
        </w:rPr>
        <w:t xml:space="preserve">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>opravcom v súvislosti s mimoriadn</w:t>
      </w:r>
      <w:r w:rsidR="004E77F3">
        <w:rPr>
          <w:rFonts w:eastAsiaTheme="minorHAnsi"/>
        </w:rPr>
        <w:t>ou</w:t>
      </w:r>
      <w:r w:rsidRPr="004536E3">
        <w:rPr>
          <w:rFonts w:eastAsiaTheme="minorHAnsi"/>
        </w:rPr>
        <w:t xml:space="preserve"> s</w:t>
      </w:r>
      <w:r w:rsidR="004E77F3">
        <w:rPr>
          <w:rFonts w:eastAsiaTheme="minorHAnsi"/>
        </w:rPr>
        <w:t>ituáciou</w:t>
      </w:r>
      <w:r w:rsidRPr="004536E3">
        <w:rPr>
          <w:rFonts w:eastAsiaTheme="minorHAnsi"/>
        </w:rPr>
        <w:t xml:space="preserve">, núdzovým stavom alebo epidémiou. Pokiaľ si to situácia vyžaduje, je </w:t>
      </w:r>
      <w:r w:rsidR="004E77F3">
        <w:rPr>
          <w:rFonts w:eastAsiaTheme="minorHAnsi"/>
        </w:rPr>
        <w:t>D</w:t>
      </w:r>
      <w:r w:rsidRPr="004536E3">
        <w:rPr>
          <w:rFonts w:eastAsiaTheme="minorHAnsi"/>
        </w:rPr>
        <w:t>opravca oprávnený požiadať o pomoc príslušníkov Policajného zboru SR.</w:t>
      </w:r>
    </w:p>
    <w:p w14:paraId="02AB0417" w14:textId="133EE737" w:rsidR="004B5673" w:rsidRPr="00E619C2" w:rsidRDefault="004536E3" w:rsidP="004536E3">
      <w:pPr>
        <w:pStyle w:val="Odsekzoznamu"/>
        <w:widowControl/>
        <w:numPr>
          <w:ilvl w:val="0"/>
          <w:numId w:val="33"/>
        </w:numPr>
        <w:adjustRightInd w:val="0"/>
        <w:spacing w:before="0" w:after="0"/>
        <w:ind w:left="426" w:hanging="426"/>
        <w:rPr>
          <w:rFonts w:eastAsiaTheme="minorHAnsi"/>
        </w:rPr>
      </w:pPr>
      <w:r w:rsidRPr="004536E3">
        <w:rPr>
          <w:rFonts w:eastAsiaTheme="minorHAnsi"/>
        </w:rPr>
        <w:t xml:space="preserve">V prípade podozrenia oprávnenej osoby </w:t>
      </w:r>
      <w:r w:rsidR="00121F20">
        <w:rPr>
          <w:rFonts w:eastAsiaTheme="minorHAnsi"/>
        </w:rPr>
        <w:t>D</w:t>
      </w:r>
      <w:r w:rsidRPr="004536E3">
        <w:rPr>
          <w:rFonts w:eastAsiaTheme="minorHAnsi"/>
        </w:rPr>
        <w:t xml:space="preserve">opravcu na možný výskyt epidemiologickej choroby u cestujúceho je </w:t>
      </w:r>
      <w:r w:rsidR="00121F20">
        <w:rPr>
          <w:rFonts w:eastAsiaTheme="minorHAnsi"/>
        </w:rPr>
        <w:t>D</w:t>
      </w:r>
      <w:r w:rsidRPr="004536E3">
        <w:rPr>
          <w:rFonts w:eastAsiaTheme="minorHAnsi"/>
        </w:rPr>
        <w:t xml:space="preserve">opravca oprávnený kontaktovať tiesňovú linku </w:t>
      </w:r>
      <w:r w:rsidR="00121F20">
        <w:rPr>
          <w:rFonts w:eastAsiaTheme="minorHAnsi"/>
        </w:rPr>
        <w:t xml:space="preserve">územne </w:t>
      </w:r>
      <w:r w:rsidRPr="004536E3">
        <w:rPr>
          <w:rFonts w:eastAsiaTheme="minorHAnsi"/>
        </w:rPr>
        <w:t xml:space="preserve">príslušného </w:t>
      </w:r>
      <w:r w:rsidRPr="00E619C2">
        <w:rPr>
          <w:rFonts w:eastAsiaTheme="minorHAnsi"/>
        </w:rPr>
        <w:t xml:space="preserve">Regionálneho úradu verejného zdravotníctva. Ostatní cestujúci sú povinní </w:t>
      </w:r>
      <w:r w:rsidR="00A8147B" w:rsidRPr="00E619C2">
        <w:rPr>
          <w:rFonts w:eastAsiaTheme="minorHAnsi"/>
        </w:rPr>
        <w:t>zotrvať na mieste</w:t>
      </w:r>
      <w:r w:rsidRPr="00E619C2">
        <w:rPr>
          <w:rFonts w:eastAsiaTheme="minorHAnsi"/>
        </w:rPr>
        <w:t xml:space="preserve"> </w:t>
      </w:r>
      <w:r w:rsidR="00121F20" w:rsidRPr="00E619C2">
        <w:rPr>
          <w:rFonts w:eastAsiaTheme="minorHAnsi"/>
        </w:rPr>
        <w:t>do okamihu vyšetrenia vzniknutej situácie</w:t>
      </w:r>
      <w:r w:rsidR="00A8147B" w:rsidRPr="00E619C2">
        <w:rPr>
          <w:rFonts w:eastAsiaTheme="minorHAnsi"/>
        </w:rPr>
        <w:t xml:space="preserve"> </w:t>
      </w:r>
      <w:r w:rsidRPr="00E619C2">
        <w:rPr>
          <w:rFonts w:eastAsiaTheme="minorHAnsi"/>
        </w:rPr>
        <w:t xml:space="preserve">a riadiť sa </w:t>
      </w:r>
      <w:r w:rsidR="00121F20" w:rsidRPr="00E619C2">
        <w:rPr>
          <w:rFonts w:eastAsiaTheme="minorHAnsi"/>
        </w:rPr>
        <w:t>pokynmi oprávnených osôb Dopravcu, prípadne iných osôb</w:t>
      </w:r>
      <w:r w:rsidRPr="00E619C2">
        <w:rPr>
          <w:rFonts w:eastAsiaTheme="minorHAnsi"/>
        </w:rPr>
        <w:t>.</w:t>
      </w:r>
    </w:p>
    <w:p w14:paraId="2E266F72" w14:textId="45727593" w:rsidR="00106FE3" w:rsidRPr="00E619C2" w:rsidRDefault="00DA27B7" w:rsidP="00106FE3">
      <w:pPr>
        <w:pStyle w:val="Nadpis1"/>
      </w:pPr>
      <w:bookmarkStart w:id="20" w:name="_Toc77250265"/>
      <w:r w:rsidRPr="00E619C2">
        <w:t>Rek</w:t>
      </w:r>
      <w:r w:rsidR="00350BF2" w:rsidRPr="00E619C2">
        <w:t>lamačný poriadok</w:t>
      </w:r>
      <w:bookmarkEnd w:id="20"/>
    </w:p>
    <w:p w14:paraId="767235AD" w14:textId="7B08811C" w:rsidR="00106FE3" w:rsidRPr="00E619C2" w:rsidRDefault="00106FE3" w:rsidP="00106FE3">
      <w:pPr>
        <w:rPr>
          <w:b/>
          <w:bCs/>
        </w:rPr>
      </w:pPr>
      <w:r w:rsidRPr="00E619C2">
        <w:rPr>
          <w:b/>
          <w:bCs/>
        </w:rPr>
        <w:t>ÚVODNÉ USTANOVENIA</w:t>
      </w:r>
    </w:p>
    <w:p w14:paraId="4D163C9D" w14:textId="5315628A" w:rsidR="00ED5B40" w:rsidRPr="00E619C2" w:rsidRDefault="00ED5B40" w:rsidP="00BD51B0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Objednávateľ vydáva tento reklamačný poriadok </w:t>
      </w:r>
      <w:r w:rsidR="007E7890" w:rsidRPr="00E619C2">
        <w:t>v súlade s osobitnými predpismi</w:t>
      </w:r>
      <w:r w:rsidR="007E7890" w:rsidRPr="00E619C2">
        <w:rPr>
          <w:rStyle w:val="Odkaznapoznmkupodiarou"/>
        </w:rPr>
        <w:footnoteReference w:id="6"/>
      </w:r>
      <w:r w:rsidR="007E7890" w:rsidRPr="00E619C2">
        <w:t xml:space="preserve"> </w:t>
      </w:r>
      <w:r w:rsidRPr="00E619C2">
        <w:t>za účelom vybavovania reklamácií</w:t>
      </w:r>
      <w:r w:rsidR="00BE2E07" w:rsidRPr="00E619C2">
        <w:t xml:space="preserve"> poskytovanej kvality dopravných služieb vyplývajúcej z prepravnej zmluvy</w:t>
      </w:r>
      <w:r w:rsidR="00B90A78" w:rsidRPr="00E619C2">
        <w:t>, prípadne iných bližšie nešpecifikovaných</w:t>
      </w:r>
      <w:r w:rsidR="00542119" w:rsidRPr="00E619C2">
        <w:t xml:space="preserve"> (ďalej len „reklamácia“)</w:t>
      </w:r>
      <w:r w:rsidRPr="00E619C2">
        <w:t>.</w:t>
      </w:r>
    </w:p>
    <w:p w14:paraId="4BC81658" w14:textId="1FEFC2A7" w:rsidR="00BC6B74" w:rsidRDefault="00ED5B40" w:rsidP="00BD51B0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Objednávateľ </w:t>
      </w:r>
      <w:r w:rsidR="00BC6B74" w:rsidRPr="00E619C2">
        <w:t>určuje nasledovné</w:t>
      </w:r>
      <w:r w:rsidR="00BC6B74">
        <w:t xml:space="preserve"> </w:t>
      </w:r>
      <w:r w:rsidR="00B90A78">
        <w:t>formy prijatia</w:t>
      </w:r>
      <w:r w:rsidR="00A24320">
        <w:t xml:space="preserve"> reklamácií</w:t>
      </w:r>
      <w:r w:rsidR="00BC6B74">
        <w:t>:</w:t>
      </w:r>
    </w:p>
    <w:p w14:paraId="439A72FD" w14:textId="6B9B17B7" w:rsidR="00A74A79" w:rsidRDefault="00E265AA" w:rsidP="00BD51B0">
      <w:pPr>
        <w:pStyle w:val="Odsekzoznamu"/>
        <w:numPr>
          <w:ilvl w:val="0"/>
          <w:numId w:val="40"/>
        </w:numPr>
        <w:ind w:left="851" w:hanging="284"/>
      </w:pPr>
      <w:r>
        <w:t xml:space="preserve">osobne </w:t>
      </w:r>
      <w:r w:rsidR="00A74A79">
        <w:t xml:space="preserve">v informačnej kancelárii Dopravcu: </w:t>
      </w:r>
      <w:r w:rsidR="00144DC3">
        <w:rPr>
          <w:b/>
          <w:bCs/>
          <w:highlight w:val="green"/>
        </w:rPr>
        <w:t>ADRESA INFORMAČ</w:t>
      </w:r>
      <w:r w:rsidR="00230739">
        <w:rPr>
          <w:b/>
          <w:bCs/>
          <w:highlight w:val="green"/>
        </w:rPr>
        <w:t>NEJ</w:t>
      </w:r>
      <w:r w:rsidR="00144DC3">
        <w:rPr>
          <w:b/>
          <w:bCs/>
          <w:highlight w:val="green"/>
        </w:rPr>
        <w:t xml:space="preserve"> KANCELÁRIE B</w:t>
      </w:r>
      <w:r w:rsidR="00144DC3" w:rsidRPr="004845CD">
        <w:rPr>
          <w:b/>
          <w:bCs/>
          <w:highlight w:val="green"/>
        </w:rPr>
        <w:t>UDE DOPLNEN</w:t>
      </w:r>
      <w:r w:rsidR="00144DC3">
        <w:rPr>
          <w:b/>
          <w:bCs/>
          <w:highlight w:val="green"/>
        </w:rPr>
        <w:t>Á</w:t>
      </w:r>
      <w:r w:rsidR="00144DC3" w:rsidRPr="004845CD">
        <w:rPr>
          <w:b/>
          <w:bCs/>
          <w:highlight w:val="green"/>
        </w:rPr>
        <w:t xml:space="preserve"> DOPRAVCOM</w:t>
      </w:r>
    </w:p>
    <w:p w14:paraId="560E0B41" w14:textId="7E3C39AD" w:rsidR="00BC6B74" w:rsidRDefault="00E265AA" w:rsidP="00BD51B0">
      <w:pPr>
        <w:pStyle w:val="Odsekzoznamu"/>
        <w:numPr>
          <w:ilvl w:val="0"/>
          <w:numId w:val="40"/>
        </w:numPr>
        <w:ind w:left="851" w:hanging="284"/>
      </w:pPr>
      <w:r>
        <w:t>písomne na adresu</w:t>
      </w:r>
      <w:r w:rsidR="00A24320">
        <w:t xml:space="preserve"> sídla</w:t>
      </w:r>
      <w:r w:rsidR="00BC6B74">
        <w:t xml:space="preserve"> </w:t>
      </w:r>
      <w:r w:rsidR="009D553B">
        <w:t>D</w:t>
      </w:r>
      <w:r w:rsidR="00BC6B74">
        <w:t>opravcu</w:t>
      </w:r>
      <w:r w:rsidR="000714C5">
        <w:t xml:space="preserve">: </w:t>
      </w:r>
      <w:r w:rsidR="00A74A79">
        <w:rPr>
          <w:b/>
          <w:bCs/>
          <w:highlight w:val="green"/>
        </w:rPr>
        <w:t>ADRESA SÍDLA B</w:t>
      </w:r>
      <w:r w:rsidR="000714C5" w:rsidRPr="004845CD">
        <w:rPr>
          <w:b/>
          <w:bCs/>
          <w:highlight w:val="green"/>
        </w:rPr>
        <w:t>UDE DOPLNEN</w:t>
      </w:r>
      <w:r w:rsidR="00A74A79">
        <w:rPr>
          <w:b/>
          <w:bCs/>
          <w:highlight w:val="green"/>
        </w:rPr>
        <w:t>Á</w:t>
      </w:r>
      <w:r w:rsidR="000714C5" w:rsidRPr="004845CD">
        <w:rPr>
          <w:b/>
          <w:bCs/>
          <w:highlight w:val="green"/>
        </w:rPr>
        <w:t xml:space="preserve"> DOPRAVCOM</w:t>
      </w:r>
    </w:p>
    <w:p w14:paraId="71B4885E" w14:textId="1C6227C2" w:rsidR="00BC6B74" w:rsidRDefault="00BC6B74" w:rsidP="00BD51B0">
      <w:pPr>
        <w:pStyle w:val="Odsekzoznamu"/>
        <w:numPr>
          <w:ilvl w:val="0"/>
          <w:numId w:val="40"/>
        </w:numPr>
        <w:ind w:left="851" w:hanging="284"/>
      </w:pPr>
      <w:r>
        <w:t xml:space="preserve">elektronicky (email, </w:t>
      </w:r>
      <w:r w:rsidR="00623888">
        <w:t>web</w:t>
      </w:r>
      <w:r>
        <w:t>)</w:t>
      </w:r>
      <w:r w:rsidR="000714C5">
        <w:t xml:space="preserve">: </w:t>
      </w:r>
      <w:r w:rsidR="00A74A79">
        <w:rPr>
          <w:b/>
          <w:bCs/>
          <w:highlight w:val="green"/>
        </w:rPr>
        <w:t>EMAIL/WEBOVÉ SÍDLO B</w:t>
      </w:r>
      <w:r w:rsidR="000714C5" w:rsidRPr="004845CD">
        <w:rPr>
          <w:b/>
          <w:bCs/>
          <w:highlight w:val="green"/>
        </w:rPr>
        <w:t>UDE DOPLNENÉ DOPRAVCOM</w:t>
      </w:r>
      <w:r w:rsidR="006E7D79">
        <w:rPr>
          <w:b/>
          <w:bCs/>
        </w:rPr>
        <w:t xml:space="preserve"> – </w:t>
      </w:r>
      <w:r w:rsidR="006E7D79" w:rsidRPr="006E7D79">
        <w:rPr>
          <w:b/>
          <w:bCs/>
          <w:highlight w:val="green"/>
        </w:rPr>
        <w:t>AK NIE SÚ K DISPOZÍCII OBIDVE FORMY, TAK UVIESŤ ASPOŇ JEDNU FORMU</w:t>
      </w:r>
    </w:p>
    <w:p w14:paraId="03714D7C" w14:textId="191A9597" w:rsidR="00BC6B74" w:rsidRDefault="00BC6B74" w:rsidP="00BD51B0">
      <w:pPr>
        <w:pStyle w:val="Odsekzoznamu"/>
        <w:numPr>
          <w:ilvl w:val="0"/>
          <w:numId w:val="40"/>
        </w:numPr>
        <w:ind w:left="851" w:hanging="284"/>
      </w:pPr>
      <w:r>
        <w:t>telefoni</w:t>
      </w:r>
      <w:r w:rsidR="00F73730">
        <w:t>cky</w:t>
      </w:r>
      <w:r>
        <w:t xml:space="preserve"> - len po prijatí </w:t>
      </w:r>
      <w:r w:rsidR="009D553B">
        <w:t>D</w:t>
      </w:r>
      <w:r>
        <w:t>opravcom a zaevidovaní požiadavky</w:t>
      </w:r>
      <w:r w:rsidR="000714C5">
        <w:t xml:space="preserve">: </w:t>
      </w:r>
      <w:r w:rsidR="006E7D79">
        <w:rPr>
          <w:b/>
          <w:bCs/>
          <w:highlight w:val="green"/>
        </w:rPr>
        <w:t>TELEFONICKÝ KONTAKT B</w:t>
      </w:r>
      <w:r w:rsidR="000714C5" w:rsidRPr="004845CD">
        <w:rPr>
          <w:b/>
          <w:bCs/>
          <w:highlight w:val="green"/>
        </w:rPr>
        <w:t>UDE DOPLNEN</w:t>
      </w:r>
      <w:r w:rsidR="006E7D79">
        <w:rPr>
          <w:b/>
          <w:bCs/>
          <w:highlight w:val="green"/>
        </w:rPr>
        <w:t>Ý</w:t>
      </w:r>
      <w:r w:rsidR="000714C5" w:rsidRPr="004845CD">
        <w:rPr>
          <w:b/>
          <w:bCs/>
          <w:highlight w:val="green"/>
        </w:rPr>
        <w:t xml:space="preserve"> DOPRAVCOM</w:t>
      </w:r>
      <w:r w:rsidR="006E7D79">
        <w:rPr>
          <w:b/>
          <w:bCs/>
        </w:rPr>
        <w:t xml:space="preserve"> </w:t>
      </w:r>
      <w:r w:rsidR="006E7D79" w:rsidRPr="006E7D79">
        <w:rPr>
          <w:b/>
          <w:bCs/>
          <w:highlight w:val="green"/>
        </w:rPr>
        <w:t>– AK JE</w:t>
      </w:r>
      <w:r w:rsidR="006E7D79">
        <w:rPr>
          <w:b/>
          <w:bCs/>
          <w:highlight w:val="green"/>
        </w:rPr>
        <w:t xml:space="preserve"> ZNÁMY</w:t>
      </w:r>
      <w:r w:rsidR="006E7D79" w:rsidRPr="006E7D79">
        <w:rPr>
          <w:b/>
          <w:bCs/>
          <w:highlight w:val="green"/>
        </w:rPr>
        <w:t xml:space="preserve"> </w:t>
      </w:r>
    </w:p>
    <w:p w14:paraId="0C0B1085" w14:textId="5DE2CBC8" w:rsidR="00B60F31" w:rsidRDefault="00ED5B40" w:rsidP="00B60F31">
      <w:pPr>
        <w:pStyle w:val="Odsekzoznamu"/>
        <w:numPr>
          <w:ilvl w:val="0"/>
          <w:numId w:val="39"/>
        </w:numPr>
        <w:ind w:left="426" w:hanging="426"/>
      </w:pPr>
      <w:r w:rsidRPr="00ED5B40">
        <w:t>Cestujúci uplatňuje u Dopravcu práva a nároky vyplývajúce z tohto Prepravného poriadku BBSK bez zbytočného odkladu; ak sa práva neuplatnili najneskôr do troch (3) mesiacov odo dňa, kedy mal uplatňovaný nárok vzniknúť, zaniknú. To neplatí v prípade nárokov na náhradu škody na batožine cestujúcich, ktoré môže cestujúci uplatniť u Dopravcu najneskôr do šiestich (6) mesiacov od vzniku škody a v prípade nárokov na náhradu škody na zdraví, ktoré môže cestujúci uplatniť priamo na súde v premlčacej dobe podľa príslušných ustanovení OZ</w:t>
      </w:r>
      <w:r>
        <w:t>.</w:t>
      </w:r>
    </w:p>
    <w:p w14:paraId="258781B9" w14:textId="6EF6A78D" w:rsidR="00D53230" w:rsidRPr="00E619C2" w:rsidRDefault="00D53230" w:rsidP="00D53230">
      <w:pPr>
        <w:pStyle w:val="Odsekzoznamu"/>
        <w:numPr>
          <w:ilvl w:val="0"/>
          <w:numId w:val="39"/>
        </w:numPr>
        <w:ind w:left="426" w:hanging="426"/>
      </w:pPr>
      <w:r>
        <w:t xml:space="preserve">Cestujúci je </w:t>
      </w:r>
      <w:r w:rsidRPr="00E619C2">
        <w:t>povinný v reklamácii presne a jasne vymedziť, ktoré jeho práva boli akým spôsobom dotknuté a akú kompenzáciu požaduje a zároveň vznik svojich nárokov primerane odôvodní.</w:t>
      </w:r>
    </w:p>
    <w:p w14:paraId="51DAAA60" w14:textId="034AF474" w:rsidR="002B0357" w:rsidRPr="00E619C2" w:rsidRDefault="002B0357" w:rsidP="005D0541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Ak </w:t>
      </w:r>
      <w:r w:rsidR="00D53230" w:rsidRPr="00E619C2">
        <w:t>reklamácia</w:t>
      </w:r>
      <w:r w:rsidRPr="00E619C2">
        <w:t xml:space="preserve"> nemá náležitosti uvedené v</w:t>
      </w:r>
      <w:r w:rsidR="008E7B91" w:rsidRPr="00E619C2">
        <w:t xml:space="preserve"> ods. </w:t>
      </w:r>
      <w:r w:rsidR="00D53230" w:rsidRPr="00E619C2">
        <w:t>4</w:t>
      </w:r>
      <w:r w:rsidR="008E7B91" w:rsidRPr="00E619C2">
        <w:t xml:space="preserve"> tohto článku</w:t>
      </w:r>
      <w:r w:rsidRPr="00E619C2">
        <w:t xml:space="preserve">, Dopravca vyzve cestujúceho na jej doplnenie v lehote nie kratšej ako </w:t>
      </w:r>
      <w:r w:rsidR="005555B4" w:rsidRPr="00E619C2">
        <w:t>sedem (</w:t>
      </w:r>
      <w:r w:rsidRPr="00E619C2">
        <w:t>7</w:t>
      </w:r>
      <w:r w:rsidR="005555B4" w:rsidRPr="00E619C2">
        <w:t>)</w:t>
      </w:r>
      <w:r w:rsidRPr="00E619C2">
        <w:t xml:space="preserve"> pracovných dní. Ak cestujúci </w:t>
      </w:r>
      <w:r w:rsidR="000B3234" w:rsidRPr="00E619C2">
        <w:t>reklamáciu</w:t>
      </w:r>
      <w:r w:rsidRPr="00E619C2">
        <w:t xml:space="preserve"> v určenej lehote nedoplní a z podanej </w:t>
      </w:r>
      <w:r w:rsidR="000B3234" w:rsidRPr="00E619C2">
        <w:t>reklamácie</w:t>
      </w:r>
      <w:r w:rsidRPr="00E619C2">
        <w:t xml:space="preserve"> nevyplýva dôvod na uznanie nárokov cestujúceho, Dopravca </w:t>
      </w:r>
      <w:r w:rsidR="000B3234" w:rsidRPr="00E619C2">
        <w:t>reklamáciu</w:t>
      </w:r>
      <w:r w:rsidRPr="00E619C2">
        <w:t xml:space="preserve"> odmietne.</w:t>
      </w:r>
    </w:p>
    <w:p w14:paraId="2458023F" w14:textId="58C5BD92" w:rsidR="002B0357" w:rsidRPr="00E619C2" w:rsidRDefault="002B0357" w:rsidP="005D0541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Oznámenie o konečnom vybavení </w:t>
      </w:r>
      <w:r w:rsidR="00D53230" w:rsidRPr="00E619C2">
        <w:t>reklamácie</w:t>
      </w:r>
      <w:r w:rsidRPr="00E619C2">
        <w:t xml:space="preserve"> musí Dopravca doručiť cestujúcemu najneskôr do </w:t>
      </w:r>
      <w:r w:rsidR="0018727E" w:rsidRPr="00E619C2">
        <w:t>tridsiatich</w:t>
      </w:r>
      <w:r w:rsidR="005555B4" w:rsidRPr="00E619C2">
        <w:t xml:space="preserve"> (</w:t>
      </w:r>
      <w:r w:rsidRPr="00E619C2">
        <w:t>3</w:t>
      </w:r>
      <w:r w:rsidR="0018727E" w:rsidRPr="00E619C2">
        <w:t>0</w:t>
      </w:r>
      <w:r w:rsidR="005555B4" w:rsidRPr="00E619C2">
        <w:t>)</w:t>
      </w:r>
      <w:r w:rsidRPr="00E619C2">
        <w:t xml:space="preserve"> </w:t>
      </w:r>
      <w:r w:rsidR="00EB0A56" w:rsidRPr="00E619C2">
        <w:t xml:space="preserve">kalendárnych </w:t>
      </w:r>
      <w:r w:rsidR="0018727E" w:rsidRPr="00E619C2">
        <w:t>dní</w:t>
      </w:r>
      <w:r w:rsidRPr="00E619C2">
        <w:t xml:space="preserve"> od prijatia </w:t>
      </w:r>
      <w:r w:rsidR="00D53230" w:rsidRPr="00E619C2">
        <w:t>reklamácie</w:t>
      </w:r>
      <w:r w:rsidR="00EB0A56" w:rsidRPr="00E619C2">
        <w:t xml:space="preserve"> na adresu uvedenú cestujúcim v prípade elektronického alebo písomného podania, to neplatí v prípade osobného podania, kedy Dopravca oboznámi cestujúceho priamo na mieste, kde bola reklamácia uplatnená. </w:t>
      </w:r>
    </w:p>
    <w:p w14:paraId="1824DF32" w14:textId="72503973" w:rsidR="00DF765C" w:rsidRPr="00E619C2" w:rsidRDefault="00DF765C" w:rsidP="005D0541">
      <w:pPr>
        <w:pStyle w:val="Odsekzoznamu"/>
        <w:numPr>
          <w:ilvl w:val="0"/>
          <w:numId w:val="39"/>
        </w:numPr>
        <w:ind w:left="426" w:hanging="426"/>
      </w:pPr>
      <w:r w:rsidRPr="00E619C2">
        <w:t xml:space="preserve">Ak cestujúci podáva </w:t>
      </w:r>
      <w:r w:rsidR="008B5063" w:rsidRPr="00E619C2">
        <w:t>reklamáciu</w:t>
      </w:r>
      <w:r w:rsidRPr="00E619C2">
        <w:t xml:space="preserve"> </w:t>
      </w:r>
      <w:r w:rsidR="008B5063" w:rsidRPr="00E619C2">
        <w:t>osobne</w:t>
      </w:r>
      <w:r w:rsidRPr="00E619C2">
        <w:t xml:space="preserve">, spíše oprávnený zamestnanec Dopravcu o podaní </w:t>
      </w:r>
      <w:r w:rsidR="008B5063" w:rsidRPr="00E619C2">
        <w:t>reklamácie</w:t>
      </w:r>
      <w:r w:rsidRPr="00E619C2">
        <w:t xml:space="preserve"> </w:t>
      </w:r>
      <w:r w:rsidR="008B5063" w:rsidRPr="00E619C2">
        <w:t>reklamačný protokol</w:t>
      </w:r>
      <w:r w:rsidRPr="00E619C2">
        <w:t>, ktor</w:t>
      </w:r>
      <w:r w:rsidR="008B5063" w:rsidRPr="00E619C2">
        <w:t>ý</w:t>
      </w:r>
      <w:r w:rsidRPr="00E619C2">
        <w:t xml:space="preserve"> je cestujúci povinný podpísať.</w:t>
      </w:r>
    </w:p>
    <w:p w14:paraId="7B9545E9" w14:textId="5916A50E" w:rsidR="00015CDA" w:rsidRPr="00E619C2" w:rsidRDefault="00015CDA" w:rsidP="00106FE3">
      <w:pPr>
        <w:rPr>
          <w:b/>
          <w:bCs/>
        </w:rPr>
      </w:pPr>
      <w:r w:rsidRPr="00E619C2">
        <w:rPr>
          <w:b/>
          <w:bCs/>
        </w:rPr>
        <w:lastRenderedPageBreak/>
        <w:t>VYBRANÉ OSOBITNÉ USTANOVENIA</w:t>
      </w:r>
    </w:p>
    <w:p w14:paraId="0AB8E452" w14:textId="6CE94F5B" w:rsidR="00106FE3" w:rsidRPr="00E619C2" w:rsidRDefault="00015CDA" w:rsidP="00106FE3">
      <w:pPr>
        <w:rPr>
          <w:b/>
          <w:bCs/>
        </w:rPr>
      </w:pPr>
      <w:r w:rsidRPr="00E619C2">
        <w:rPr>
          <w:b/>
          <w:bCs/>
        </w:rPr>
        <w:t>Vrátenie cestovného, dovozného</w:t>
      </w:r>
    </w:p>
    <w:p w14:paraId="5CED1543" w14:textId="6875AFF4" w:rsidR="00DF765C" w:rsidRDefault="00DF765C" w:rsidP="00DF765C">
      <w:pPr>
        <w:pStyle w:val="Odsekzoznamu"/>
        <w:numPr>
          <w:ilvl w:val="0"/>
          <w:numId w:val="46"/>
        </w:numPr>
        <w:ind w:left="426" w:hanging="426"/>
      </w:pPr>
      <w:r w:rsidRPr="00E619C2">
        <w:t>V prípade, že preprava na spoji nebola vykonaná, Dopravca vráti cestujúcemu celú výšku cestovného, dovozného, v prípade, že došlo k prerušeniu resp. zastaveniu prepravy na spoji a cestujúci nežiada o prepravu do východiskovej zastávky, Dopravca vráti cestujúcemu rozdiel cestovného, dovozného za neprecestovaný úsek</w:t>
      </w:r>
      <w:r>
        <w:t xml:space="preserve"> (hodnota cestovného, dovozného za zakúpený prepravný doklad podľa príslušnej kategórie na trasu prepravy mínus hodnota cestovného, dovozného podľa príslušnej kategórie za precestovaný úsek po miesto, kde došlo k prerušeniu resp. zastaveniu prepravy), po odpočítaní nákladov spojených s doručením žiadosti a originálu prepravného dokladu (poštovné). </w:t>
      </w:r>
    </w:p>
    <w:p w14:paraId="59960B37" w14:textId="3A3DF2A5" w:rsidR="00EB0A56" w:rsidRDefault="00DF765C" w:rsidP="00DF765C">
      <w:pPr>
        <w:pStyle w:val="Odsekzoznamu"/>
        <w:numPr>
          <w:ilvl w:val="0"/>
          <w:numId w:val="46"/>
        </w:numPr>
        <w:ind w:left="426" w:hanging="426"/>
      </w:pPr>
      <w:r>
        <w:t>V prípade vrátenia cestovného, dovozného za prepravný doklad na jednotlivú cestu zakúpený v predpredajnom systéme, Dopravca vráti cestovné, dovozné po odpočítaní storno poplatku a to však len vtedy, ak cestujúci vráti prepravný doklad pred odchodom príslušného spoja, a to najneskôr tridsať (30) minút pred jeho odchodom a počas prevádzkovej doby informačnej kancelárie.</w:t>
      </w:r>
    </w:p>
    <w:p w14:paraId="7F6A1BB8" w14:textId="736455C1" w:rsidR="008940C8" w:rsidRDefault="008940C8" w:rsidP="008940C8">
      <w:pPr>
        <w:rPr>
          <w:b/>
          <w:bCs/>
        </w:rPr>
      </w:pPr>
      <w:r>
        <w:rPr>
          <w:b/>
          <w:bCs/>
        </w:rPr>
        <w:t>Strata alebo poškodenie batožiny</w:t>
      </w:r>
    </w:p>
    <w:p w14:paraId="6B3AB2B7" w14:textId="488BC713" w:rsidR="008940C8" w:rsidRPr="00875EBC" w:rsidRDefault="008940C8" w:rsidP="008940C8">
      <w:pPr>
        <w:pStyle w:val="Odsekzoznamu"/>
        <w:numPr>
          <w:ilvl w:val="0"/>
          <w:numId w:val="48"/>
        </w:numPr>
        <w:ind w:left="426" w:hanging="426"/>
      </w:pPr>
      <w:r w:rsidRPr="00875EBC">
        <w:t xml:space="preserve">Cestujúci </w:t>
      </w:r>
      <w:r w:rsidR="0025063F" w:rsidRPr="00875EBC">
        <w:t>v takomto prípade</w:t>
      </w:r>
      <w:r w:rsidRPr="00875EBC">
        <w:t xml:space="preserve"> okamžite </w:t>
      </w:r>
      <w:r w:rsidR="0025063F" w:rsidRPr="00875EBC">
        <w:t xml:space="preserve">skutočnosť </w:t>
      </w:r>
      <w:r w:rsidRPr="00875EBC">
        <w:t xml:space="preserve">nahlási vodičovi, s ktorým vypíše reklamačný protokol. Ďalej cestujúci postupuje podľa úvodných ustanovení tohto článku. </w:t>
      </w:r>
    </w:p>
    <w:p w14:paraId="387A714F" w14:textId="0360A03B" w:rsidR="00350BF2" w:rsidRPr="00875EBC" w:rsidRDefault="00350BF2" w:rsidP="00383D17">
      <w:pPr>
        <w:pStyle w:val="Nadpis1"/>
        <w:keepNext/>
        <w:keepLines/>
      </w:pPr>
      <w:bookmarkStart w:id="21" w:name="_Toc77250266"/>
      <w:r w:rsidRPr="00875EBC">
        <w:t>Záverečné ustanovenia</w:t>
      </w:r>
      <w:bookmarkEnd w:id="21"/>
    </w:p>
    <w:p w14:paraId="2A9DAE68" w14:textId="5D10CC18" w:rsidR="00775C48" w:rsidRPr="00875EBC" w:rsidRDefault="0071792E" w:rsidP="00383D17">
      <w:pPr>
        <w:pStyle w:val="Zkladntext"/>
        <w:keepNext/>
        <w:keepLines/>
        <w:numPr>
          <w:ilvl w:val="0"/>
          <w:numId w:val="43"/>
        </w:numPr>
        <w:ind w:left="426" w:hanging="426"/>
      </w:pPr>
      <w:r w:rsidRPr="00875EBC">
        <w:t>Tento Prepravný poriadok BBSK je voči cestujúcim účinný odo dňa zverejnenia na webovom sídle Objednávateľa, príp. subjekt</w:t>
      </w:r>
      <w:r w:rsidR="003633DE" w:rsidRPr="00875EBC">
        <w:t>om</w:t>
      </w:r>
      <w:r w:rsidRPr="00875EBC">
        <w:t xml:space="preserve"> poveren</w:t>
      </w:r>
      <w:r w:rsidR="003633DE" w:rsidRPr="00875EBC">
        <w:t>ým</w:t>
      </w:r>
      <w:r w:rsidRPr="00875EBC">
        <w:t xml:space="preserve"> Objednávateľom a od tohto dňa sa považuje za súčasť návrhu na uzavretie prepravnej zmluvy.</w:t>
      </w:r>
      <w:r w:rsidR="003633DE" w:rsidRPr="00875EBC">
        <w:t xml:space="preserve"> Dopravca zverejní Prepravný poriadok BBSK </w:t>
      </w:r>
      <w:r w:rsidR="001E70DE" w:rsidRPr="00875EBC">
        <w:t>súčasne</w:t>
      </w:r>
      <w:r w:rsidR="003633DE" w:rsidRPr="00875EBC">
        <w:t xml:space="preserve"> na svojom webovom sídle avšak rozhodujúcim faktorom v prípade </w:t>
      </w:r>
      <w:r w:rsidR="00FE31C4" w:rsidRPr="00875EBC">
        <w:t>určenia</w:t>
      </w:r>
      <w:r w:rsidR="003633DE" w:rsidRPr="00875EBC">
        <w:t xml:space="preserve"> dňa účinnosti je zverejnenie vykonané Objednávateľom, resp. subjektom povereným Objednávateľom. </w:t>
      </w:r>
    </w:p>
    <w:p w14:paraId="1F6BE66F" w14:textId="15B066BF" w:rsidR="005E329F" w:rsidRPr="00875EBC" w:rsidRDefault="002800D3" w:rsidP="00383D17">
      <w:pPr>
        <w:pStyle w:val="Zkladntext"/>
        <w:keepNext/>
        <w:keepLines/>
        <w:numPr>
          <w:ilvl w:val="0"/>
          <w:numId w:val="43"/>
        </w:numPr>
        <w:ind w:left="426" w:hanging="426"/>
      </w:pPr>
      <w:r w:rsidRPr="00875EBC">
        <w:t xml:space="preserve">Všetky zmeny a dodatky Prepravného poriadku BBSK nadobúdajú účinnosť spôsobom uvedeným v ods. 1 tohto článku. </w:t>
      </w:r>
    </w:p>
    <w:p w14:paraId="20AC677A" w14:textId="3B66F58A" w:rsidR="00D356F3" w:rsidRPr="00875EBC" w:rsidRDefault="00773876" w:rsidP="00383D17">
      <w:pPr>
        <w:pStyle w:val="Zkladntext"/>
        <w:keepNext/>
        <w:keepLines/>
        <w:numPr>
          <w:ilvl w:val="0"/>
          <w:numId w:val="43"/>
        </w:numPr>
        <w:ind w:left="426" w:hanging="426"/>
      </w:pPr>
      <w:r w:rsidRPr="00875EBC">
        <w:t xml:space="preserve">Neoddeliteľnou </w:t>
      </w:r>
      <w:r w:rsidR="00A4321D" w:rsidRPr="00875EBC">
        <w:t>sú</w:t>
      </w:r>
      <w:r w:rsidRPr="00875EBC">
        <w:t>časťou t</w:t>
      </w:r>
      <w:r w:rsidR="002712A4" w:rsidRPr="00875EBC">
        <w:t>ohto Prepravného poriadku</w:t>
      </w:r>
      <w:r w:rsidRPr="00875EBC">
        <w:t xml:space="preserve"> </w:t>
      </w:r>
      <w:r w:rsidR="00775C48" w:rsidRPr="00875EBC">
        <w:t>BBSK</w:t>
      </w:r>
      <w:r w:rsidR="00775C48" w:rsidRPr="00875EBC">
        <w:rPr>
          <w:i/>
        </w:rPr>
        <w:t xml:space="preserve"> </w:t>
      </w:r>
      <w:r w:rsidRPr="00875EBC">
        <w:t>sú</w:t>
      </w:r>
      <w:r w:rsidR="0058497B" w:rsidRPr="00875EBC">
        <w:t xml:space="preserve"> prílohy</w:t>
      </w:r>
      <w:r w:rsidRPr="00875EBC">
        <w:t>:</w:t>
      </w:r>
    </w:p>
    <w:p w14:paraId="5DD14EA6" w14:textId="7A7DD18C" w:rsidR="0058497B" w:rsidRPr="00875EBC" w:rsidRDefault="00056F46" w:rsidP="00056F46">
      <w:pPr>
        <w:tabs>
          <w:tab w:val="left" w:pos="564"/>
          <w:tab w:val="right" w:pos="1134"/>
        </w:tabs>
        <w:spacing w:before="122" w:line="252" w:lineRule="exact"/>
      </w:pPr>
      <w:r w:rsidRPr="00875EBC">
        <w:rPr>
          <w:b/>
          <w:bCs/>
        </w:rPr>
        <w:t xml:space="preserve">Príloha </w:t>
      </w:r>
      <w:r w:rsidR="00383D17">
        <w:rPr>
          <w:b/>
          <w:bCs/>
        </w:rPr>
        <w:t>1</w:t>
      </w:r>
      <w:r w:rsidRPr="00875EBC">
        <w:tab/>
      </w:r>
      <w:r w:rsidRPr="00875EBC">
        <w:tab/>
      </w:r>
      <w:r w:rsidR="0058497B" w:rsidRPr="00875EBC">
        <w:t>Vzory preukazov poverených osôb Dopravcu</w:t>
      </w:r>
    </w:p>
    <w:p w14:paraId="330DCFF9" w14:textId="77777777" w:rsidR="008413C2" w:rsidRDefault="008413C2" w:rsidP="00E02F3F">
      <w:pPr>
        <w:pStyle w:val="Zkladntext"/>
        <w:spacing w:before="208"/>
        <w:ind w:left="136"/>
      </w:pPr>
    </w:p>
    <w:p w14:paraId="3626B376" w14:textId="4D8644E4" w:rsidR="00C05610" w:rsidRDefault="00773876" w:rsidP="002B3384">
      <w:pPr>
        <w:pStyle w:val="Zkladntext"/>
        <w:spacing w:before="208"/>
        <w:ind w:left="136" w:hanging="136"/>
      </w:pPr>
      <w:r>
        <w:t>V</w:t>
      </w:r>
      <w:r w:rsidR="00E02F3F">
        <w:t> Banskej Bystrici</w:t>
      </w:r>
      <w:r>
        <w:t xml:space="preserve"> dňa </w:t>
      </w:r>
      <w:r w:rsidR="00942C8F" w:rsidRPr="00942C8F">
        <w:rPr>
          <w:highlight w:val="green"/>
        </w:rPr>
        <w:t>BUDE DOPLNENÉ</w:t>
      </w:r>
      <w:r>
        <w:t xml:space="preserve"> 20</w:t>
      </w:r>
      <w:r w:rsidR="008800DC" w:rsidRPr="008800DC">
        <w:rPr>
          <w:highlight w:val="green"/>
        </w:rPr>
        <w:t>XX</w:t>
      </w:r>
    </w:p>
    <w:p w14:paraId="384F8CD3" w14:textId="77777777" w:rsidR="00383D17" w:rsidRDefault="00383D17" w:rsidP="00383D17">
      <w:pPr>
        <w:rPr>
          <w:b/>
          <w:bCs/>
        </w:rPr>
      </w:pPr>
    </w:p>
    <w:p w14:paraId="093C20FA" w14:textId="1A75E7EF" w:rsidR="003859E2" w:rsidRDefault="00383D17" w:rsidP="00383D17">
      <w:r w:rsidRPr="00383D17">
        <w:rPr>
          <w:b/>
          <w:bCs/>
        </w:rPr>
        <w:t>P</w:t>
      </w:r>
      <w:r w:rsidR="00007896" w:rsidRPr="00383D17">
        <w:rPr>
          <w:b/>
          <w:bCs/>
        </w:rPr>
        <w:t>RÍLOHA</w:t>
      </w:r>
      <w:r w:rsidR="00AB7D0C" w:rsidRPr="00383D17">
        <w:rPr>
          <w:b/>
          <w:bCs/>
        </w:rPr>
        <w:t xml:space="preserve"> </w:t>
      </w:r>
      <w:r w:rsidRPr="00383D17">
        <w:rPr>
          <w:b/>
          <w:bCs/>
        </w:rPr>
        <w:t>1</w:t>
      </w:r>
      <w:r w:rsidR="00D745EB" w:rsidRPr="00383D17">
        <w:rPr>
          <w:b/>
          <w:bCs/>
        </w:rPr>
        <w:tab/>
      </w:r>
      <w:r w:rsidR="00AB7D0C">
        <w:t>Vzory preukazov poverených osôb Dopravcu</w:t>
      </w:r>
    </w:p>
    <w:p w14:paraId="1A554C92" w14:textId="23106E22" w:rsidR="00596A19" w:rsidRDefault="009C1026" w:rsidP="009C1026">
      <w:pPr>
        <w:rPr>
          <w:highlight w:val="green"/>
        </w:rPr>
      </w:pPr>
      <w:r w:rsidRPr="003859E2">
        <w:rPr>
          <w:highlight w:val="green"/>
        </w:rPr>
        <w:t>BUDE DOPLNENÉ DOPRAVCOM</w:t>
      </w:r>
    </w:p>
    <w:sectPr w:rsidR="00596A19" w:rsidSect="00823267">
      <w:footerReference w:type="default" r:id="rId10"/>
      <w:pgSz w:w="12260" w:h="16840"/>
      <w:pgMar w:top="1240" w:right="1700" w:bottom="280" w:left="1300" w:header="708" w:footer="225" w:gutter="0"/>
      <w:pgNumType w:fmt="numberInDash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13CAB" w14:textId="77777777" w:rsidR="00E26363" w:rsidRDefault="00E26363" w:rsidP="00F15CC2">
      <w:r>
        <w:separator/>
      </w:r>
    </w:p>
  </w:endnote>
  <w:endnote w:type="continuationSeparator" w:id="0">
    <w:p w14:paraId="581FA506" w14:textId="77777777" w:rsidR="00E26363" w:rsidRDefault="00E26363" w:rsidP="00F1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A5FA6" w14:textId="7670C3E4" w:rsidR="004052FD" w:rsidRDefault="004052FD">
    <w:pPr>
      <w:pStyle w:val="Pta"/>
      <w:jc w:val="center"/>
    </w:pPr>
  </w:p>
  <w:p w14:paraId="1594331B" w14:textId="77777777" w:rsidR="004052FD" w:rsidRDefault="004052F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9DCF4" w14:textId="77777777" w:rsidR="00E26363" w:rsidRDefault="00E26363" w:rsidP="00F15CC2">
      <w:r>
        <w:separator/>
      </w:r>
    </w:p>
  </w:footnote>
  <w:footnote w:type="continuationSeparator" w:id="0">
    <w:p w14:paraId="09CAD773" w14:textId="77777777" w:rsidR="00E26363" w:rsidRDefault="00E26363" w:rsidP="00F15CC2">
      <w:r>
        <w:continuationSeparator/>
      </w:r>
    </w:p>
  </w:footnote>
  <w:footnote w:id="1">
    <w:p w14:paraId="2C5E35A5" w14:textId="7AD24833" w:rsidR="004052FD" w:rsidRDefault="004052FD">
      <w:pPr>
        <w:pStyle w:val="Textpoznmkypodiarou"/>
      </w:pPr>
      <w:r w:rsidRPr="00E619C2">
        <w:rPr>
          <w:rStyle w:val="Odkaznapoznmkupodiarou"/>
        </w:rPr>
        <w:footnoteRef/>
      </w:r>
      <w:r w:rsidRPr="00E619C2">
        <w:t xml:space="preserve"> podľa § 74 ods. 1 písm. f) zákona o dani z pridanej hodnoty č. 222/2004 Z. z. a § 10 ods. 1 písm. c) zákona o účtovníctve č. 431/2002 Z. z.</w:t>
      </w:r>
      <w:r>
        <w:t xml:space="preserve"> </w:t>
      </w:r>
    </w:p>
  </w:footnote>
  <w:footnote w:id="2">
    <w:p w14:paraId="31AA0F7E" w14:textId="7A484D0D" w:rsidR="004052FD" w:rsidRDefault="004052F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v súlade s § 5 vyhlášky MDVaRR SR č. 124/2012 Z. z. ktorou sa vykonáva ZCD</w:t>
      </w:r>
    </w:p>
  </w:footnote>
  <w:footnote w:id="3">
    <w:p w14:paraId="52EACD5D" w14:textId="7D6A6DE7" w:rsidR="004052FD" w:rsidRDefault="004052FD">
      <w:pPr>
        <w:pStyle w:val="Textpoznmkypodiarou"/>
      </w:pPr>
      <w:r w:rsidRPr="00E619C2">
        <w:rPr>
          <w:rStyle w:val="Odkaznapoznmkupodiarou"/>
        </w:rPr>
        <w:footnoteRef/>
      </w:r>
      <w:r w:rsidRPr="00E619C2">
        <w:t xml:space="preserve"> </w:t>
      </w:r>
      <w:r w:rsidRPr="00E619C2">
        <w:t>Zákon č. 280/2006 Z. z. o povinnej základnej kvalifikácii a pravidelnom výcviku niektorých vodičov v znení neskorších predpisov</w:t>
      </w:r>
    </w:p>
  </w:footnote>
  <w:footnote w:id="4">
    <w:p w14:paraId="1E5A17C3" w14:textId="122F1B0E" w:rsidR="004052FD" w:rsidRDefault="004052FD" w:rsidP="008800D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Nariadenie Európskeho parlamentu a Rady (EÚ) 2016/679 z 27. apríla 2016 o ochrane fyzických osôb pri spracúvaní osobných údajov a o voľnom pohybe takýchto údajov, ktorým sa zrušuje smernica 95/46/ES (všeobecné nariadenie o ochrane osobných údajov) a zákona č. 18/2018 Z. z. o ochrane osobných údajov a o zmene a doplnení niektorých zákonov.</w:t>
      </w:r>
    </w:p>
  </w:footnote>
  <w:footnote w:id="5">
    <w:p w14:paraId="6D7FDDEB" w14:textId="1674149F" w:rsidR="004052FD" w:rsidRDefault="004052F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definovaná ako </w:t>
      </w:r>
      <w:r w:rsidRPr="00C0039D">
        <w:t xml:space="preserve">vyššia moc, </w:t>
      </w:r>
      <w:r>
        <w:t xml:space="preserve">t. j. </w:t>
      </w:r>
      <w:r w:rsidRPr="00C0039D">
        <w:t>neodvr</w:t>
      </w:r>
      <w:r>
        <w:t>á</w:t>
      </w:r>
      <w:r w:rsidRPr="00C0039D">
        <w:t>t</w:t>
      </w:r>
      <w:r>
        <w:t>iteľná</w:t>
      </w:r>
      <w:r w:rsidRPr="00C0039D">
        <w:t xml:space="preserve"> skutočnosť, nepredvídaná, neprekonateľná prekážka, udalosť</w:t>
      </w:r>
    </w:p>
  </w:footnote>
  <w:footnote w:id="6">
    <w:p w14:paraId="35982C75" w14:textId="7ADD1CF8" w:rsidR="007E7890" w:rsidRDefault="007E789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Zákon č. 250/2007 Z. z. o ochrane spotrebiteľa a o zmene zákona Slovenskej národnej rady č. 372/1990 Zb. o priestupkoch v znení neskorších predpisov</w:t>
      </w:r>
      <w:r w:rsidR="006532D5">
        <w:t xml:space="preserve"> v spojení s OZ a inými všeobecne záväznými predpismi SR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56AB7" w14:textId="6A73EF16" w:rsidR="004052FD" w:rsidRDefault="004052FD" w:rsidP="00F15CC2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 w:rsidRPr="00F15CC2">
      <w:rPr>
        <w:rFonts w:cs="Arial"/>
        <w:noProof/>
        <w:sz w:val="28"/>
        <w:lang w:eastAsia="sk-SK"/>
      </w:rPr>
      <w:drawing>
        <wp:anchor distT="0" distB="0" distL="114300" distR="114300" simplePos="0" relativeHeight="251658752" behindDoc="0" locked="0" layoutInCell="1" allowOverlap="1" wp14:anchorId="350D0E32" wp14:editId="7F47C595">
          <wp:simplePos x="0" y="0"/>
          <wp:positionH relativeFrom="column">
            <wp:posOffset>29395</wp:posOffset>
          </wp:positionH>
          <wp:positionV relativeFrom="paragraph">
            <wp:posOffset>302895</wp:posOffset>
          </wp:positionV>
          <wp:extent cx="676275" cy="705678"/>
          <wp:effectExtent l="0" t="0" r="0" b="0"/>
          <wp:wrapNone/>
          <wp:docPr id="120" name="Obrázok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05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55BC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C1B56B9" wp14:editId="3C963B76">
              <wp:simplePos x="0" y="0"/>
              <wp:positionH relativeFrom="column">
                <wp:posOffset>704850</wp:posOffset>
              </wp:positionH>
              <wp:positionV relativeFrom="paragraph">
                <wp:posOffset>264795</wp:posOffset>
              </wp:positionV>
              <wp:extent cx="4267200" cy="847725"/>
              <wp:effectExtent l="0" t="0" r="0" b="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67200" cy="847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A403CFD" w14:textId="30CABCB1" w:rsidR="004052FD" w:rsidRPr="00F15CC2" w:rsidRDefault="004052FD" w:rsidP="00F15CC2">
                          <w:pPr>
                            <w:rPr>
                              <w:rFonts w:asciiTheme="majorHAnsi" w:hAnsiTheme="majorHAnsi" w:cs="Arial"/>
                              <w:sz w:val="28"/>
                              <w:szCs w:val="28"/>
                            </w:rPr>
                          </w:pPr>
                          <w:r w:rsidRPr="00F15CC2">
                            <w:rPr>
                              <w:rFonts w:asciiTheme="majorHAnsi" w:hAnsiTheme="majorHAnsi" w:cs="Arial"/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F15CC2">
                            <w:rPr>
                              <w:rFonts w:asciiTheme="majorHAnsi" w:hAnsiTheme="majorHAnsi" w:cs="Arial"/>
                              <w:b/>
                              <w:spacing w:val="6"/>
                              <w:sz w:val="28"/>
                              <w:szCs w:val="28"/>
                            </w:rPr>
                            <w:br/>
                          </w:r>
                          <w:r w:rsidRPr="00F15CC2">
                            <w:rPr>
                              <w:rFonts w:asciiTheme="majorHAnsi" w:hAnsiTheme="majorHAnsi" w:cs="Arial"/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6D708BA0" w14:textId="52B62588" w:rsidR="004052FD" w:rsidRPr="002E0436" w:rsidRDefault="004052FD" w:rsidP="00F15CC2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rFonts w:cs="Arial"/>
                              <w:caps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1B56B9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5.5pt;margin-top:20.85pt;width:336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" o:allowoverlap="f" filled="f" stroked="f">
              <v:textbox>
                <w:txbxContent>
                  <w:p w14:paraId="5A403CFD" w14:textId="30CABCB1" w:rsidR="004052FD" w:rsidRPr="00F15CC2" w:rsidRDefault="004052FD" w:rsidP="00F15CC2">
                    <w:pPr>
                      <w:rPr>
                        <w:rFonts w:asciiTheme="majorHAnsi" w:hAnsiTheme="majorHAnsi" w:cs="Arial"/>
                        <w:sz w:val="28"/>
                        <w:szCs w:val="28"/>
                      </w:rPr>
                    </w:pPr>
                    <w:r w:rsidRPr="00F15CC2">
                      <w:rPr>
                        <w:rFonts w:asciiTheme="majorHAnsi" w:hAnsiTheme="majorHAnsi" w:cs="Arial"/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F15CC2">
                      <w:rPr>
                        <w:rFonts w:asciiTheme="majorHAnsi" w:hAnsiTheme="majorHAnsi" w:cs="Arial"/>
                        <w:b/>
                        <w:spacing w:val="6"/>
                        <w:sz w:val="28"/>
                        <w:szCs w:val="28"/>
                      </w:rPr>
                      <w:br/>
                    </w:r>
                    <w:r w:rsidRPr="00F15CC2">
                      <w:rPr>
                        <w:rFonts w:asciiTheme="majorHAnsi" w:hAnsiTheme="majorHAnsi" w:cs="Arial"/>
                        <w:sz w:val="28"/>
                        <w:szCs w:val="28"/>
                      </w:rPr>
                      <w:t>SAMOSPRÁVNY KRAJ</w:t>
                    </w:r>
                  </w:p>
                  <w:p w14:paraId="6D708BA0" w14:textId="52B62588" w:rsidR="004052FD" w:rsidRPr="002E0436" w:rsidRDefault="004052FD" w:rsidP="00F15CC2">
                    <w:pPr>
                      <w:pStyle w:val="Hlavika"/>
                      <w:tabs>
                        <w:tab w:val="clear" w:pos="4536"/>
                      </w:tabs>
                      <w:rPr>
                        <w:rFonts w:cs="Arial"/>
                        <w:caps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F8BAF12" w14:textId="29A7D175" w:rsidR="004052FD" w:rsidRPr="00F15CC2" w:rsidRDefault="004052FD" w:rsidP="00B839BF">
    <w:pPr>
      <w:pStyle w:val="Hlavika"/>
      <w:tabs>
        <w:tab w:val="clear" w:pos="4536"/>
        <w:tab w:val="right" w:pos="9354"/>
      </w:tabs>
      <w:spacing w:before="0" w:after="0"/>
      <w:jc w:val="right"/>
      <w:rPr>
        <w:rFonts w:cs="Arial"/>
        <w:b/>
        <w:sz w:val="36"/>
        <w:szCs w:val="28"/>
      </w:rPr>
    </w:pPr>
    <w:r w:rsidRPr="00416BE4">
      <w:rPr>
        <w:rFonts w:cs="Arial"/>
        <w:b/>
        <w:sz w:val="28"/>
      </w:rPr>
      <w:t xml:space="preserve">                      </w:t>
    </w:r>
    <w:r w:rsidRPr="00F15CC2">
      <w:rPr>
        <w:rFonts w:cs="Arial"/>
        <w:sz w:val="28"/>
        <w:szCs w:val="28"/>
      </w:rPr>
      <w:t>Námestie SNP  23</w:t>
    </w:r>
  </w:p>
  <w:p w14:paraId="5701A289" w14:textId="3203E220" w:rsidR="004052FD" w:rsidRPr="00F15CC2" w:rsidRDefault="004052FD" w:rsidP="00B839BF">
    <w:pPr>
      <w:pStyle w:val="Hlavika"/>
      <w:pBdr>
        <w:bottom w:val="single" w:sz="4" w:space="25" w:color="auto"/>
      </w:pBdr>
      <w:tabs>
        <w:tab w:val="clear" w:pos="4536"/>
      </w:tabs>
      <w:spacing w:before="0" w:after="0"/>
      <w:jc w:val="right"/>
      <w:rPr>
        <w:rFonts w:cs="Arial"/>
        <w:sz w:val="28"/>
        <w:szCs w:val="28"/>
      </w:rPr>
    </w:pPr>
    <w:r w:rsidRPr="00F15CC2">
      <w:rPr>
        <w:rFonts w:cs="Arial"/>
        <w:sz w:val="36"/>
        <w:szCs w:val="28"/>
      </w:rPr>
      <w:t xml:space="preserve">                                                 </w:t>
    </w:r>
    <w:r w:rsidRPr="00F15CC2">
      <w:rPr>
        <w:rFonts w:cs="Arial"/>
        <w:sz w:val="28"/>
        <w:szCs w:val="28"/>
      </w:rPr>
      <w:t>974 01  Banská Bystrica 1</w:t>
    </w:r>
  </w:p>
  <w:p w14:paraId="52F1A136" w14:textId="77777777" w:rsidR="004052FD" w:rsidRDefault="004052F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8A966" w14:textId="77777777" w:rsidR="004052FD" w:rsidRDefault="004052F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31E1"/>
    <w:multiLevelType w:val="hybridMultilevel"/>
    <w:tmpl w:val="6E5C3BB0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D6726"/>
    <w:multiLevelType w:val="hybridMultilevel"/>
    <w:tmpl w:val="D8DCF87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8739F"/>
    <w:multiLevelType w:val="hybridMultilevel"/>
    <w:tmpl w:val="A1107D1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E02C0"/>
    <w:multiLevelType w:val="hybridMultilevel"/>
    <w:tmpl w:val="5EEE622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77B34"/>
    <w:multiLevelType w:val="hybridMultilevel"/>
    <w:tmpl w:val="BEFC3B82"/>
    <w:lvl w:ilvl="0" w:tplc="5B38066C">
      <w:start w:val="1"/>
      <w:numFmt w:val="upperRoman"/>
      <w:pStyle w:val="Nadpis1"/>
      <w:lvlText w:val="Čl. %1.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A4FE5"/>
    <w:multiLevelType w:val="hybridMultilevel"/>
    <w:tmpl w:val="9A763604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21438"/>
    <w:multiLevelType w:val="hybridMultilevel"/>
    <w:tmpl w:val="FEF6D126"/>
    <w:lvl w:ilvl="0" w:tplc="041B0019">
      <w:start w:val="1"/>
      <w:numFmt w:val="lowerLetter"/>
      <w:lvlText w:val="%1."/>
      <w:lvlJc w:val="left"/>
      <w:pPr>
        <w:ind w:left="722" w:hanging="360"/>
      </w:pPr>
    </w:lvl>
    <w:lvl w:ilvl="1" w:tplc="041B0019" w:tentative="1">
      <w:start w:val="1"/>
      <w:numFmt w:val="lowerLetter"/>
      <w:lvlText w:val="%2."/>
      <w:lvlJc w:val="left"/>
      <w:pPr>
        <w:ind w:left="1442" w:hanging="360"/>
      </w:pPr>
    </w:lvl>
    <w:lvl w:ilvl="2" w:tplc="041B001B" w:tentative="1">
      <w:start w:val="1"/>
      <w:numFmt w:val="lowerRoman"/>
      <w:lvlText w:val="%3."/>
      <w:lvlJc w:val="right"/>
      <w:pPr>
        <w:ind w:left="2162" w:hanging="180"/>
      </w:pPr>
    </w:lvl>
    <w:lvl w:ilvl="3" w:tplc="041B000F" w:tentative="1">
      <w:start w:val="1"/>
      <w:numFmt w:val="decimal"/>
      <w:lvlText w:val="%4."/>
      <w:lvlJc w:val="left"/>
      <w:pPr>
        <w:ind w:left="2882" w:hanging="360"/>
      </w:pPr>
    </w:lvl>
    <w:lvl w:ilvl="4" w:tplc="041B0019" w:tentative="1">
      <w:start w:val="1"/>
      <w:numFmt w:val="lowerLetter"/>
      <w:lvlText w:val="%5."/>
      <w:lvlJc w:val="left"/>
      <w:pPr>
        <w:ind w:left="3602" w:hanging="360"/>
      </w:pPr>
    </w:lvl>
    <w:lvl w:ilvl="5" w:tplc="041B001B" w:tentative="1">
      <w:start w:val="1"/>
      <w:numFmt w:val="lowerRoman"/>
      <w:lvlText w:val="%6."/>
      <w:lvlJc w:val="right"/>
      <w:pPr>
        <w:ind w:left="4322" w:hanging="180"/>
      </w:pPr>
    </w:lvl>
    <w:lvl w:ilvl="6" w:tplc="041B000F" w:tentative="1">
      <w:start w:val="1"/>
      <w:numFmt w:val="decimal"/>
      <w:lvlText w:val="%7."/>
      <w:lvlJc w:val="left"/>
      <w:pPr>
        <w:ind w:left="5042" w:hanging="360"/>
      </w:pPr>
    </w:lvl>
    <w:lvl w:ilvl="7" w:tplc="041B0019" w:tentative="1">
      <w:start w:val="1"/>
      <w:numFmt w:val="lowerLetter"/>
      <w:lvlText w:val="%8."/>
      <w:lvlJc w:val="left"/>
      <w:pPr>
        <w:ind w:left="5762" w:hanging="360"/>
      </w:pPr>
    </w:lvl>
    <w:lvl w:ilvl="8" w:tplc="041B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7" w15:restartNumberingAfterBreak="0">
    <w:nsid w:val="0CC81803"/>
    <w:multiLevelType w:val="hybridMultilevel"/>
    <w:tmpl w:val="C2B8B734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05ED8"/>
    <w:multiLevelType w:val="hybridMultilevel"/>
    <w:tmpl w:val="87461752"/>
    <w:lvl w:ilvl="0" w:tplc="63981BBC">
      <w:start w:val="1"/>
      <w:numFmt w:val="decimal"/>
      <w:lvlText w:val="(%1)"/>
      <w:lvlJc w:val="left"/>
      <w:pPr>
        <w:ind w:left="1568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2288" w:hanging="360"/>
      </w:pPr>
    </w:lvl>
    <w:lvl w:ilvl="2" w:tplc="041B001B" w:tentative="1">
      <w:start w:val="1"/>
      <w:numFmt w:val="lowerRoman"/>
      <w:lvlText w:val="%3."/>
      <w:lvlJc w:val="right"/>
      <w:pPr>
        <w:ind w:left="3008" w:hanging="180"/>
      </w:pPr>
    </w:lvl>
    <w:lvl w:ilvl="3" w:tplc="041B000F" w:tentative="1">
      <w:start w:val="1"/>
      <w:numFmt w:val="decimal"/>
      <w:lvlText w:val="%4."/>
      <w:lvlJc w:val="left"/>
      <w:pPr>
        <w:ind w:left="3728" w:hanging="360"/>
      </w:pPr>
    </w:lvl>
    <w:lvl w:ilvl="4" w:tplc="041B0019" w:tentative="1">
      <w:start w:val="1"/>
      <w:numFmt w:val="lowerLetter"/>
      <w:lvlText w:val="%5."/>
      <w:lvlJc w:val="left"/>
      <w:pPr>
        <w:ind w:left="4448" w:hanging="360"/>
      </w:pPr>
    </w:lvl>
    <w:lvl w:ilvl="5" w:tplc="041B001B" w:tentative="1">
      <w:start w:val="1"/>
      <w:numFmt w:val="lowerRoman"/>
      <w:lvlText w:val="%6."/>
      <w:lvlJc w:val="right"/>
      <w:pPr>
        <w:ind w:left="5168" w:hanging="180"/>
      </w:pPr>
    </w:lvl>
    <w:lvl w:ilvl="6" w:tplc="041B000F" w:tentative="1">
      <w:start w:val="1"/>
      <w:numFmt w:val="decimal"/>
      <w:lvlText w:val="%7."/>
      <w:lvlJc w:val="left"/>
      <w:pPr>
        <w:ind w:left="5888" w:hanging="360"/>
      </w:pPr>
    </w:lvl>
    <w:lvl w:ilvl="7" w:tplc="041B0019" w:tentative="1">
      <w:start w:val="1"/>
      <w:numFmt w:val="lowerLetter"/>
      <w:lvlText w:val="%8."/>
      <w:lvlJc w:val="left"/>
      <w:pPr>
        <w:ind w:left="6608" w:hanging="360"/>
      </w:pPr>
    </w:lvl>
    <w:lvl w:ilvl="8" w:tplc="041B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9" w15:restartNumberingAfterBreak="0">
    <w:nsid w:val="14843AF9"/>
    <w:multiLevelType w:val="hybridMultilevel"/>
    <w:tmpl w:val="B804263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169AD"/>
    <w:multiLevelType w:val="hybridMultilevel"/>
    <w:tmpl w:val="DA662F7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81788"/>
    <w:multiLevelType w:val="hybridMultilevel"/>
    <w:tmpl w:val="41FA688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82A78"/>
    <w:multiLevelType w:val="hybridMultilevel"/>
    <w:tmpl w:val="D206B6B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15573"/>
    <w:multiLevelType w:val="hybridMultilevel"/>
    <w:tmpl w:val="A4FE4E7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00340F"/>
    <w:multiLevelType w:val="hybridMultilevel"/>
    <w:tmpl w:val="610A1B36"/>
    <w:lvl w:ilvl="0" w:tplc="63981BBC">
      <w:start w:val="1"/>
      <w:numFmt w:val="decimal"/>
      <w:lvlText w:val="(%1)"/>
      <w:lvlJc w:val="left"/>
      <w:pPr>
        <w:ind w:left="644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E6E57"/>
    <w:multiLevelType w:val="hybridMultilevel"/>
    <w:tmpl w:val="793A423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B25D7"/>
    <w:multiLevelType w:val="hybridMultilevel"/>
    <w:tmpl w:val="C94CE6DA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A7786"/>
    <w:multiLevelType w:val="hybridMultilevel"/>
    <w:tmpl w:val="4A5E469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AF204D"/>
    <w:multiLevelType w:val="hybridMultilevel"/>
    <w:tmpl w:val="AE14E6CC"/>
    <w:lvl w:ilvl="0" w:tplc="041B0019">
      <w:start w:val="1"/>
      <w:numFmt w:val="lowerLetter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D56103"/>
    <w:multiLevelType w:val="hybridMultilevel"/>
    <w:tmpl w:val="F304AB0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1103FF"/>
    <w:multiLevelType w:val="hybridMultilevel"/>
    <w:tmpl w:val="A42CC9D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81145A"/>
    <w:multiLevelType w:val="hybridMultilevel"/>
    <w:tmpl w:val="E5CA255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FB23F3"/>
    <w:multiLevelType w:val="hybridMultilevel"/>
    <w:tmpl w:val="A9022D60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CF03AD"/>
    <w:multiLevelType w:val="hybridMultilevel"/>
    <w:tmpl w:val="6C8CD37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243B81"/>
    <w:multiLevelType w:val="hybridMultilevel"/>
    <w:tmpl w:val="F3CA499A"/>
    <w:lvl w:ilvl="0" w:tplc="041B0019">
      <w:start w:val="1"/>
      <w:numFmt w:val="lowerLetter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3CB3880"/>
    <w:multiLevelType w:val="hybridMultilevel"/>
    <w:tmpl w:val="5F62BB94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E87289"/>
    <w:multiLevelType w:val="hybridMultilevel"/>
    <w:tmpl w:val="9460A606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92227"/>
    <w:multiLevelType w:val="hybridMultilevel"/>
    <w:tmpl w:val="8AE86D58"/>
    <w:lvl w:ilvl="0" w:tplc="63981BBC">
      <w:start w:val="1"/>
      <w:numFmt w:val="decimal"/>
      <w:lvlText w:val="(%1)"/>
      <w:lvlJc w:val="left"/>
      <w:pPr>
        <w:ind w:left="36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873AB1"/>
    <w:multiLevelType w:val="hybridMultilevel"/>
    <w:tmpl w:val="D30C18BC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B200C"/>
    <w:multiLevelType w:val="hybridMultilevel"/>
    <w:tmpl w:val="A1107D1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6495E"/>
    <w:multiLevelType w:val="hybridMultilevel"/>
    <w:tmpl w:val="A358F798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0B7D89"/>
    <w:multiLevelType w:val="hybridMultilevel"/>
    <w:tmpl w:val="9F762122"/>
    <w:lvl w:ilvl="0" w:tplc="041B0019">
      <w:start w:val="1"/>
      <w:numFmt w:val="lowerLetter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1074E60"/>
    <w:multiLevelType w:val="hybridMultilevel"/>
    <w:tmpl w:val="E7C04B9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94663B"/>
    <w:multiLevelType w:val="hybridMultilevel"/>
    <w:tmpl w:val="4820820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4F7A91"/>
    <w:multiLevelType w:val="hybridMultilevel"/>
    <w:tmpl w:val="B718A402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3256B24"/>
    <w:multiLevelType w:val="hybridMultilevel"/>
    <w:tmpl w:val="24EE07A4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803390"/>
    <w:multiLevelType w:val="hybridMultilevel"/>
    <w:tmpl w:val="B69E3B2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D78AC"/>
    <w:multiLevelType w:val="hybridMultilevel"/>
    <w:tmpl w:val="509A965C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B9337A"/>
    <w:multiLevelType w:val="hybridMultilevel"/>
    <w:tmpl w:val="3998F370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3E0BBF"/>
    <w:multiLevelType w:val="hybridMultilevel"/>
    <w:tmpl w:val="11E4D3C2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A206F"/>
    <w:multiLevelType w:val="hybridMultilevel"/>
    <w:tmpl w:val="3998F370"/>
    <w:lvl w:ilvl="0" w:tplc="63981BBC">
      <w:start w:val="1"/>
      <w:numFmt w:val="decimal"/>
      <w:lvlText w:val="(%1)"/>
      <w:lvlJc w:val="left"/>
      <w:pPr>
        <w:ind w:left="36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379EA"/>
    <w:multiLevelType w:val="hybridMultilevel"/>
    <w:tmpl w:val="BD1447AE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72B27"/>
    <w:multiLevelType w:val="hybridMultilevel"/>
    <w:tmpl w:val="960CE624"/>
    <w:lvl w:ilvl="0" w:tplc="63981BBC">
      <w:start w:val="1"/>
      <w:numFmt w:val="decimal"/>
      <w:lvlText w:val="(%1)"/>
      <w:lvlJc w:val="left"/>
      <w:pPr>
        <w:ind w:left="718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95" w:hanging="360"/>
      </w:pPr>
    </w:lvl>
    <w:lvl w:ilvl="2" w:tplc="041B001B" w:tentative="1">
      <w:start w:val="1"/>
      <w:numFmt w:val="lowerRoman"/>
      <w:lvlText w:val="%3."/>
      <w:lvlJc w:val="right"/>
      <w:pPr>
        <w:ind w:left="2158" w:hanging="180"/>
      </w:pPr>
    </w:lvl>
    <w:lvl w:ilvl="3" w:tplc="041B000F" w:tentative="1">
      <w:start w:val="1"/>
      <w:numFmt w:val="decimal"/>
      <w:lvlText w:val="%4."/>
      <w:lvlJc w:val="left"/>
      <w:pPr>
        <w:ind w:left="2878" w:hanging="360"/>
      </w:pPr>
    </w:lvl>
    <w:lvl w:ilvl="4" w:tplc="041B0019" w:tentative="1">
      <w:start w:val="1"/>
      <w:numFmt w:val="lowerLetter"/>
      <w:lvlText w:val="%5."/>
      <w:lvlJc w:val="left"/>
      <w:pPr>
        <w:ind w:left="3598" w:hanging="360"/>
      </w:pPr>
    </w:lvl>
    <w:lvl w:ilvl="5" w:tplc="041B001B" w:tentative="1">
      <w:start w:val="1"/>
      <w:numFmt w:val="lowerRoman"/>
      <w:lvlText w:val="%6."/>
      <w:lvlJc w:val="right"/>
      <w:pPr>
        <w:ind w:left="4318" w:hanging="180"/>
      </w:pPr>
    </w:lvl>
    <w:lvl w:ilvl="6" w:tplc="041B000F" w:tentative="1">
      <w:start w:val="1"/>
      <w:numFmt w:val="decimal"/>
      <w:lvlText w:val="%7."/>
      <w:lvlJc w:val="left"/>
      <w:pPr>
        <w:ind w:left="5038" w:hanging="360"/>
      </w:pPr>
    </w:lvl>
    <w:lvl w:ilvl="7" w:tplc="041B0019" w:tentative="1">
      <w:start w:val="1"/>
      <w:numFmt w:val="lowerLetter"/>
      <w:lvlText w:val="%8."/>
      <w:lvlJc w:val="left"/>
      <w:pPr>
        <w:ind w:left="5758" w:hanging="360"/>
      </w:pPr>
    </w:lvl>
    <w:lvl w:ilvl="8" w:tplc="041B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3" w15:restartNumberingAfterBreak="0">
    <w:nsid w:val="76FF7188"/>
    <w:multiLevelType w:val="hybridMultilevel"/>
    <w:tmpl w:val="F1CEFE2A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53C63"/>
    <w:multiLevelType w:val="hybridMultilevel"/>
    <w:tmpl w:val="E80EFBC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6B66F6"/>
    <w:multiLevelType w:val="hybridMultilevel"/>
    <w:tmpl w:val="7E46DC48"/>
    <w:lvl w:ilvl="0" w:tplc="63981BBC">
      <w:start w:val="1"/>
      <w:numFmt w:val="decimal"/>
      <w:lvlText w:val="(%1)"/>
      <w:lvlJc w:val="left"/>
      <w:pPr>
        <w:ind w:left="720" w:hanging="360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1A5101"/>
    <w:multiLevelType w:val="hybridMultilevel"/>
    <w:tmpl w:val="0B7E51C0"/>
    <w:lvl w:ilvl="0" w:tplc="63981BBC">
      <w:start w:val="1"/>
      <w:numFmt w:val="decimal"/>
      <w:lvlText w:val="(%1)"/>
      <w:lvlJc w:val="left"/>
      <w:pPr>
        <w:ind w:left="563" w:hanging="428"/>
      </w:pPr>
      <w:rPr>
        <w:rFonts w:ascii="Cambria" w:eastAsia="Times New Roman" w:hAnsi="Cambria" w:cs="Times New Roman" w:hint="default"/>
        <w:w w:val="100"/>
        <w:sz w:val="22"/>
        <w:szCs w:val="22"/>
        <w:lang w:val="sk-SK" w:eastAsia="en-US" w:bidi="ar-SA"/>
      </w:rPr>
    </w:lvl>
    <w:lvl w:ilvl="1" w:tplc="12A6E8D0">
      <w:numFmt w:val="bullet"/>
      <w:lvlText w:val="•"/>
      <w:lvlJc w:val="left"/>
      <w:pPr>
        <w:ind w:left="817" w:hanging="275"/>
      </w:pPr>
      <w:rPr>
        <w:rFonts w:hint="default"/>
        <w:w w:val="97"/>
        <w:lang w:val="sk-SK" w:eastAsia="en-US" w:bidi="ar-SA"/>
      </w:rPr>
    </w:lvl>
    <w:lvl w:ilvl="2" w:tplc="0BE0137E">
      <w:numFmt w:val="bullet"/>
      <w:lvlText w:val="•"/>
      <w:lvlJc w:val="left"/>
      <w:pPr>
        <w:ind w:left="820" w:hanging="275"/>
      </w:pPr>
      <w:rPr>
        <w:rFonts w:hint="default"/>
        <w:lang w:val="sk-SK" w:eastAsia="en-US" w:bidi="ar-SA"/>
      </w:rPr>
    </w:lvl>
    <w:lvl w:ilvl="3" w:tplc="303E0E94">
      <w:numFmt w:val="bullet"/>
      <w:lvlText w:val="•"/>
      <w:lvlJc w:val="left"/>
      <w:pPr>
        <w:ind w:left="1000" w:hanging="275"/>
      </w:pPr>
      <w:rPr>
        <w:rFonts w:hint="default"/>
        <w:lang w:val="sk-SK" w:eastAsia="en-US" w:bidi="ar-SA"/>
      </w:rPr>
    </w:lvl>
    <w:lvl w:ilvl="4" w:tplc="B35EBB10">
      <w:numFmt w:val="bullet"/>
      <w:lvlText w:val="•"/>
      <w:lvlJc w:val="left"/>
      <w:pPr>
        <w:ind w:left="7440" w:hanging="275"/>
      </w:pPr>
      <w:rPr>
        <w:rFonts w:hint="default"/>
        <w:lang w:val="sk-SK" w:eastAsia="en-US" w:bidi="ar-SA"/>
      </w:rPr>
    </w:lvl>
    <w:lvl w:ilvl="5" w:tplc="DD882B94">
      <w:numFmt w:val="bullet"/>
      <w:lvlText w:val="•"/>
      <w:lvlJc w:val="left"/>
      <w:pPr>
        <w:ind w:left="7746" w:hanging="275"/>
      </w:pPr>
      <w:rPr>
        <w:rFonts w:hint="default"/>
        <w:lang w:val="sk-SK" w:eastAsia="en-US" w:bidi="ar-SA"/>
      </w:rPr>
    </w:lvl>
    <w:lvl w:ilvl="6" w:tplc="217288AA">
      <w:numFmt w:val="bullet"/>
      <w:lvlText w:val="•"/>
      <w:lvlJc w:val="left"/>
      <w:pPr>
        <w:ind w:left="8053" w:hanging="275"/>
      </w:pPr>
      <w:rPr>
        <w:rFonts w:hint="default"/>
        <w:lang w:val="sk-SK" w:eastAsia="en-US" w:bidi="ar-SA"/>
      </w:rPr>
    </w:lvl>
    <w:lvl w:ilvl="7" w:tplc="6E18F6B6">
      <w:numFmt w:val="bullet"/>
      <w:lvlText w:val="•"/>
      <w:lvlJc w:val="left"/>
      <w:pPr>
        <w:ind w:left="8360" w:hanging="275"/>
      </w:pPr>
      <w:rPr>
        <w:rFonts w:hint="default"/>
        <w:lang w:val="sk-SK" w:eastAsia="en-US" w:bidi="ar-SA"/>
      </w:rPr>
    </w:lvl>
    <w:lvl w:ilvl="8" w:tplc="3698F7A8">
      <w:numFmt w:val="bullet"/>
      <w:lvlText w:val="•"/>
      <w:lvlJc w:val="left"/>
      <w:pPr>
        <w:ind w:left="8666" w:hanging="275"/>
      </w:pPr>
      <w:rPr>
        <w:rFonts w:hint="default"/>
        <w:lang w:val="sk-SK" w:eastAsia="en-US" w:bidi="ar-SA"/>
      </w:rPr>
    </w:lvl>
  </w:abstractNum>
  <w:num w:numId="1">
    <w:abstractNumId w:val="46"/>
  </w:num>
  <w:num w:numId="2">
    <w:abstractNumId w:val="42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31"/>
  </w:num>
  <w:num w:numId="6">
    <w:abstractNumId w:val="14"/>
  </w:num>
  <w:num w:numId="7">
    <w:abstractNumId w:val="45"/>
  </w:num>
  <w:num w:numId="8">
    <w:abstractNumId w:val="34"/>
  </w:num>
  <w:num w:numId="9">
    <w:abstractNumId w:val="33"/>
  </w:num>
  <w:num w:numId="10">
    <w:abstractNumId w:val="37"/>
  </w:num>
  <w:num w:numId="11">
    <w:abstractNumId w:val="24"/>
  </w:num>
  <w:num w:numId="12">
    <w:abstractNumId w:val="18"/>
  </w:num>
  <w:num w:numId="13">
    <w:abstractNumId w:val="10"/>
  </w:num>
  <w:num w:numId="14">
    <w:abstractNumId w:val="11"/>
  </w:num>
  <w:num w:numId="15">
    <w:abstractNumId w:val="38"/>
  </w:num>
  <w:num w:numId="16">
    <w:abstractNumId w:val="21"/>
  </w:num>
  <w:num w:numId="17">
    <w:abstractNumId w:val="15"/>
  </w:num>
  <w:num w:numId="18">
    <w:abstractNumId w:val="40"/>
  </w:num>
  <w:num w:numId="19">
    <w:abstractNumId w:val="25"/>
  </w:num>
  <w:num w:numId="20">
    <w:abstractNumId w:val="0"/>
  </w:num>
  <w:num w:numId="21">
    <w:abstractNumId w:val="27"/>
  </w:num>
  <w:num w:numId="22">
    <w:abstractNumId w:val="1"/>
  </w:num>
  <w:num w:numId="23">
    <w:abstractNumId w:val="43"/>
  </w:num>
  <w:num w:numId="24">
    <w:abstractNumId w:val="41"/>
  </w:num>
  <w:num w:numId="25">
    <w:abstractNumId w:val="32"/>
  </w:num>
  <w:num w:numId="26">
    <w:abstractNumId w:val="39"/>
  </w:num>
  <w:num w:numId="27">
    <w:abstractNumId w:val="6"/>
  </w:num>
  <w:num w:numId="28">
    <w:abstractNumId w:val="26"/>
  </w:num>
  <w:num w:numId="29">
    <w:abstractNumId w:val="36"/>
  </w:num>
  <w:num w:numId="30">
    <w:abstractNumId w:val="28"/>
  </w:num>
  <w:num w:numId="31">
    <w:abstractNumId w:val="23"/>
  </w:num>
  <w:num w:numId="32">
    <w:abstractNumId w:val="17"/>
  </w:num>
  <w:num w:numId="33">
    <w:abstractNumId w:val="9"/>
  </w:num>
  <w:num w:numId="34">
    <w:abstractNumId w:val="19"/>
  </w:num>
  <w:num w:numId="35">
    <w:abstractNumId w:val="22"/>
  </w:num>
  <w:num w:numId="36">
    <w:abstractNumId w:val="3"/>
  </w:num>
  <w:num w:numId="37">
    <w:abstractNumId w:val="12"/>
  </w:num>
  <w:num w:numId="38">
    <w:abstractNumId w:val="16"/>
  </w:num>
  <w:num w:numId="39">
    <w:abstractNumId w:val="20"/>
  </w:num>
  <w:num w:numId="40">
    <w:abstractNumId w:val="35"/>
  </w:num>
  <w:num w:numId="41">
    <w:abstractNumId w:val="5"/>
  </w:num>
  <w:num w:numId="42">
    <w:abstractNumId w:val="44"/>
  </w:num>
  <w:num w:numId="43">
    <w:abstractNumId w:val="7"/>
  </w:num>
  <w:num w:numId="44">
    <w:abstractNumId w:val="8"/>
  </w:num>
  <w:num w:numId="45">
    <w:abstractNumId w:val="29"/>
  </w:num>
  <w:num w:numId="46">
    <w:abstractNumId w:val="2"/>
  </w:num>
  <w:num w:numId="47">
    <w:abstractNumId w:val="13"/>
  </w:num>
  <w:num w:numId="48">
    <w:abstractNumId w:val="30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 Michalica">
    <w15:presenceInfo w15:providerId="None" w15:userId="Jakub Michali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trackRevisions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F3"/>
    <w:rsid w:val="000012A1"/>
    <w:rsid w:val="00007896"/>
    <w:rsid w:val="000127ED"/>
    <w:rsid w:val="000141F0"/>
    <w:rsid w:val="00014F24"/>
    <w:rsid w:val="00015CDA"/>
    <w:rsid w:val="000202D7"/>
    <w:rsid w:val="0003016B"/>
    <w:rsid w:val="0003608D"/>
    <w:rsid w:val="000430BC"/>
    <w:rsid w:val="00047840"/>
    <w:rsid w:val="00051113"/>
    <w:rsid w:val="000512F8"/>
    <w:rsid w:val="000543E1"/>
    <w:rsid w:val="00054D3D"/>
    <w:rsid w:val="00055439"/>
    <w:rsid w:val="000564EF"/>
    <w:rsid w:val="00056EEB"/>
    <w:rsid w:val="00056F46"/>
    <w:rsid w:val="00060D0B"/>
    <w:rsid w:val="00061A57"/>
    <w:rsid w:val="000637B0"/>
    <w:rsid w:val="00063A73"/>
    <w:rsid w:val="000647CC"/>
    <w:rsid w:val="00067754"/>
    <w:rsid w:val="000714C5"/>
    <w:rsid w:val="00073267"/>
    <w:rsid w:val="00074651"/>
    <w:rsid w:val="00077F6B"/>
    <w:rsid w:val="00081072"/>
    <w:rsid w:val="00081FD7"/>
    <w:rsid w:val="00095098"/>
    <w:rsid w:val="00097333"/>
    <w:rsid w:val="000A0D51"/>
    <w:rsid w:val="000A18C7"/>
    <w:rsid w:val="000A6FAA"/>
    <w:rsid w:val="000A7288"/>
    <w:rsid w:val="000B3234"/>
    <w:rsid w:val="000C7C7A"/>
    <w:rsid w:val="000D25BC"/>
    <w:rsid w:val="000D3288"/>
    <w:rsid w:val="000D6A2D"/>
    <w:rsid w:val="000D6C6F"/>
    <w:rsid w:val="000E31F4"/>
    <w:rsid w:val="000E3C0D"/>
    <w:rsid w:val="000E5618"/>
    <w:rsid w:val="000E5763"/>
    <w:rsid w:val="000E5E78"/>
    <w:rsid w:val="000F25DE"/>
    <w:rsid w:val="000F5187"/>
    <w:rsid w:val="000F7E1E"/>
    <w:rsid w:val="001024FE"/>
    <w:rsid w:val="00102EBE"/>
    <w:rsid w:val="00105795"/>
    <w:rsid w:val="00106FE3"/>
    <w:rsid w:val="0010772B"/>
    <w:rsid w:val="00115EB9"/>
    <w:rsid w:val="00121F20"/>
    <w:rsid w:val="0013024F"/>
    <w:rsid w:val="001303D4"/>
    <w:rsid w:val="00131B29"/>
    <w:rsid w:val="001347B9"/>
    <w:rsid w:val="00134831"/>
    <w:rsid w:val="00144DC3"/>
    <w:rsid w:val="00147197"/>
    <w:rsid w:val="00152C9C"/>
    <w:rsid w:val="00155347"/>
    <w:rsid w:val="00155EB6"/>
    <w:rsid w:val="001568A0"/>
    <w:rsid w:val="0016448E"/>
    <w:rsid w:val="001662E6"/>
    <w:rsid w:val="0017386E"/>
    <w:rsid w:val="00176684"/>
    <w:rsid w:val="00182995"/>
    <w:rsid w:val="0018727E"/>
    <w:rsid w:val="00192843"/>
    <w:rsid w:val="0019330C"/>
    <w:rsid w:val="001A47D2"/>
    <w:rsid w:val="001C4C15"/>
    <w:rsid w:val="001C563A"/>
    <w:rsid w:val="001C565B"/>
    <w:rsid w:val="001D1A16"/>
    <w:rsid w:val="001D24C3"/>
    <w:rsid w:val="001D33D6"/>
    <w:rsid w:val="001D5CFC"/>
    <w:rsid w:val="001E10BB"/>
    <w:rsid w:val="001E2DCF"/>
    <w:rsid w:val="001E56BF"/>
    <w:rsid w:val="001E70DE"/>
    <w:rsid w:val="001E75D5"/>
    <w:rsid w:val="001F25B9"/>
    <w:rsid w:val="001F5571"/>
    <w:rsid w:val="001F6D9C"/>
    <w:rsid w:val="002039A2"/>
    <w:rsid w:val="0020431E"/>
    <w:rsid w:val="00204CEC"/>
    <w:rsid w:val="00206672"/>
    <w:rsid w:val="002067C8"/>
    <w:rsid w:val="00211382"/>
    <w:rsid w:val="00212908"/>
    <w:rsid w:val="002157F5"/>
    <w:rsid w:val="00221C0B"/>
    <w:rsid w:val="002266C3"/>
    <w:rsid w:val="0023057A"/>
    <w:rsid w:val="00230739"/>
    <w:rsid w:val="00232F28"/>
    <w:rsid w:val="00233EDD"/>
    <w:rsid w:val="00234727"/>
    <w:rsid w:val="00234CDF"/>
    <w:rsid w:val="0024146A"/>
    <w:rsid w:val="002431B9"/>
    <w:rsid w:val="00244703"/>
    <w:rsid w:val="00250351"/>
    <w:rsid w:val="0025063F"/>
    <w:rsid w:val="00253F9B"/>
    <w:rsid w:val="00255560"/>
    <w:rsid w:val="0025579B"/>
    <w:rsid w:val="00256EE2"/>
    <w:rsid w:val="00264041"/>
    <w:rsid w:val="00264DC2"/>
    <w:rsid w:val="00265701"/>
    <w:rsid w:val="00267B46"/>
    <w:rsid w:val="002712A4"/>
    <w:rsid w:val="002800D3"/>
    <w:rsid w:val="00280617"/>
    <w:rsid w:val="00280D76"/>
    <w:rsid w:val="00283936"/>
    <w:rsid w:val="00284454"/>
    <w:rsid w:val="00293885"/>
    <w:rsid w:val="002A1566"/>
    <w:rsid w:val="002A2429"/>
    <w:rsid w:val="002A2F24"/>
    <w:rsid w:val="002B0357"/>
    <w:rsid w:val="002B2F70"/>
    <w:rsid w:val="002B3384"/>
    <w:rsid w:val="002B3C52"/>
    <w:rsid w:val="002B4929"/>
    <w:rsid w:val="002B536C"/>
    <w:rsid w:val="002B5BBD"/>
    <w:rsid w:val="002B5D1F"/>
    <w:rsid w:val="002B7151"/>
    <w:rsid w:val="002C2EF0"/>
    <w:rsid w:val="002C3442"/>
    <w:rsid w:val="002C6743"/>
    <w:rsid w:val="002C7C52"/>
    <w:rsid w:val="002D3552"/>
    <w:rsid w:val="002D369C"/>
    <w:rsid w:val="002D45BF"/>
    <w:rsid w:val="002D6052"/>
    <w:rsid w:val="002D663A"/>
    <w:rsid w:val="002E2214"/>
    <w:rsid w:val="002E4601"/>
    <w:rsid w:val="002F10CB"/>
    <w:rsid w:val="002F4BE0"/>
    <w:rsid w:val="002F616D"/>
    <w:rsid w:val="002F78C5"/>
    <w:rsid w:val="002F7E23"/>
    <w:rsid w:val="00300B28"/>
    <w:rsid w:val="003039DC"/>
    <w:rsid w:val="00306F70"/>
    <w:rsid w:val="0031100D"/>
    <w:rsid w:val="00311D1B"/>
    <w:rsid w:val="00313BC8"/>
    <w:rsid w:val="003141C1"/>
    <w:rsid w:val="0031723E"/>
    <w:rsid w:val="00320814"/>
    <w:rsid w:val="00320B99"/>
    <w:rsid w:val="00322CE1"/>
    <w:rsid w:val="00332321"/>
    <w:rsid w:val="0033321B"/>
    <w:rsid w:val="0033398A"/>
    <w:rsid w:val="00335502"/>
    <w:rsid w:val="00335C48"/>
    <w:rsid w:val="003404BC"/>
    <w:rsid w:val="003414CB"/>
    <w:rsid w:val="00341C4D"/>
    <w:rsid w:val="00344E1E"/>
    <w:rsid w:val="0034555E"/>
    <w:rsid w:val="00350BF2"/>
    <w:rsid w:val="00351526"/>
    <w:rsid w:val="0035641A"/>
    <w:rsid w:val="003633DE"/>
    <w:rsid w:val="00364625"/>
    <w:rsid w:val="00366004"/>
    <w:rsid w:val="00371B2C"/>
    <w:rsid w:val="0037219C"/>
    <w:rsid w:val="00372CB8"/>
    <w:rsid w:val="0037457C"/>
    <w:rsid w:val="00374AF6"/>
    <w:rsid w:val="00374E8E"/>
    <w:rsid w:val="00383D17"/>
    <w:rsid w:val="003859E2"/>
    <w:rsid w:val="00387ED6"/>
    <w:rsid w:val="00391C5A"/>
    <w:rsid w:val="003A1B6B"/>
    <w:rsid w:val="003A249F"/>
    <w:rsid w:val="003A341A"/>
    <w:rsid w:val="003A7221"/>
    <w:rsid w:val="003B039F"/>
    <w:rsid w:val="003B0FA3"/>
    <w:rsid w:val="003B453E"/>
    <w:rsid w:val="003B6F39"/>
    <w:rsid w:val="003B73E9"/>
    <w:rsid w:val="003B7971"/>
    <w:rsid w:val="003C3860"/>
    <w:rsid w:val="003C5F23"/>
    <w:rsid w:val="003D0CF0"/>
    <w:rsid w:val="003D1A96"/>
    <w:rsid w:val="003D3005"/>
    <w:rsid w:val="003D43D0"/>
    <w:rsid w:val="003E044E"/>
    <w:rsid w:val="003E6E5D"/>
    <w:rsid w:val="003F17E4"/>
    <w:rsid w:val="003F7826"/>
    <w:rsid w:val="004052FD"/>
    <w:rsid w:val="00405942"/>
    <w:rsid w:val="00406A04"/>
    <w:rsid w:val="0040767F"/>
    <w:rsid w:val="00416E9E"/>
    <w:rsid w:val="004231AE"/>
    <w:rsid w:val="00427300"/>
    <w:rsid w:val="004328FA"/>
    <w:rsid w:val="00434279"/>
    <w:rsid w:val="00434794"/>
    <w:rsid w:val="004357BB"/>
    <w:rsid w:val="004359FA"/>
    <w:rsid w:val="00435D2D"/>
    <w:rsid w:val="004373B7"/>
    <w:rsid w:val="00441CA9"/>
    <w:rsid w:val="00445CA0"/>
    <w:rsid w:val="00451A99"/>
    <w:rsid w:val="00451BDE"/>
    <w:rsid w:val="00452C04"/>
    <w:rsid w:val="004536E3"/>
    <w:rsid w:val="00454C11"/>
    <w:rsid w:val="00457AD6"/>
    <w:rsid w:val="00460D7A"/>
    <w:rsid w:val="00462E57"/>
    <w:rsid w:val="00475450"/>
    <w:rsid w:val="00477E0C"/>
    <w:rsid w:val="00477F35"/>
    <w:rsid w:val="00481DAF"/>
    <w:rsid w:val="004845CD"/>
    <w:rsid w:val="00492820"/>
    <w:rsid w:val="00497215"/>
    <w:rsid w:val="0049780D"/>
    <w:rsid w:val="004A69DA"/>
    <w:rsid w:val="004B5673"/>
    <w:rsid w:val="004B6305"/>
    <w:rsid w:val="004C65A2"/>
    <w:rsid w:val="004D1022"/>
    <w:rsid w:val="004D65A4"/>
    <w:rsid w:val="004D6951"/>
    <w:rsid w:val="004E06B4"/>
    <w:rsid w:val="004E1963"/>
    <w:rsid w:val="004E25D3"/>
    <w:rsid w:val="004E3E88"/>
    <w:rsid w:val="004E6549"/>
    <w:rsid w:val="004E77F3"/>
    <w:rsid w:val="004F32D1"/>
    <w:rsid w:val="004F554E"/>
    <w:rsid w:val="004F58F2"/>
    <w:rsid w:val="004F5C4B"/>
    <w:rsid w:val="0050013D"/>
    <w:rsid w:val="0050150E"/>
    <w:rsid w:val="005029F6"/>
    <w:rsid w:val="00505C44"/>
    <w:rsid w:val="005063F4"/>
    <w:rsid w:val="00515A1E"/>
    <w:rsid w:val="00532A14"/>
    <w:rsid w:val="005333B8"/>
    <w:rsid w:val="00534C7B"/>
    <w:rsid w:val="00536A6B"/>
    <w:rsid w:val="00540ADB"/>
    <w:rsid w:val="00542119"/>
    <w:rsid w:val="00544928"/>
    <w:rsid w:val="00544A69"/>
    <w:rsid w:val="00546317"/>
    <w:rsid w:val="00550BB1"/>
    <w:rsid w:val="0055462B"/>
    <w:rsid w:val="005553F0"/>
    <w:rsid w:val="005555B4"/>
    <w:rsid w:val="0055611D"/>
    <w:rsid w:val="00556D86"/>
    <w:rsid w:val="0056214A"/>
    <w:rsid w:val="00564087"/>
    <w:rsid w:val="00564739"/>
    <w:rsid w:val="0056777F"/>
    <w:rsid w:val="00571442"/>
    <w:rsid w:val="00580523"/>
    <w:rsid w:val="00581096"/>
    <w:rsid w:val="0058497B"/>
    <w:rsid w:val="005907B9"/>
    <w:rsid w:val="0059346C"/>
    <w:rsid w:val="005946B7"/>
    <w:rsid w:val="00595C77"/>
    <w:rsid w:val="00596A19"/>
    <w:rsid w:val="005971CE"/>
    <w:rsid w:val="005A0E9D"/>
    <w:rsid w:val="005A12C0"/>
    <w:rsid w:val="005A1A6C"/>
    <w:rsid w:val="005A76E5"/>
    <w:rsid w:val="005B2AA9"/>
    <w:rsid w:val="005B4E29"/>
    <w:rsid w:val="005B6946"/>
    <w:rsid w:val="005C0D89"/>
    <w:rsid w:val="005C55AB"/>
    <w:rsid w:val="005C55F8"/>
    <w:rsid w:val="005C64B1"/>
    <w:rsid w:val="005D0541"/>
    <w:rsid w:val="005D0805"/>
    <w:rsid w:val="005D1DF2"/>
    <w:rsid w:val="005D23F0"/>
    <w:rsid w:val="005D2CD2"/>
    <w:rsid w:val="005D54B7"/>
    <w:rsid w:val="005D77B6"/>
    <w:rsid w:val="005E01CA"/>
    <w:rsid w:val="005E1F42"/>
    <w:rsid w:val="005E329F"/>
    <w:rsid w:val="005F2441"/>
    <w:rsid w:val="005F281C"/>
    <w:rsid w:val="005F2969"/>
    <w:rsid w:val="005F4422"/>
    <w:rsid w:val="005F4801"/>
    <w:rsid w:val="00601009"/>
    <w:rsid w:val="00602F80"/>
    <w:rsid w:val="00604CB3"/>
    <w:rsid w:val="00607ECA"/>
    <w:rsid w:val="006149D3"/>
    <w:rsid w:val="00617911"/>
    <w:rsid w:val="00623888"/>
    <w:rsid w:val="006320B9"/>
    <w:rsid w:val="006379A7"/>
    <w:rsid w:val="00641262"/>
    <w:rsid w:val="00641691"/>
    <w:rsid w:val="00646D3C"/>
    <w:rsid w:val="00651DE9"/>
    <w:rsid w:val="006532D5"/>
    <w:rsid w:val="00654F3E"/>
    <w:rsid w:val="00657140"/>
    <w:rsid w:val="0066015D"/>
    <w:rsid w:val="0066053B"/>
    <w:rsid w:val="00660A11"/>
    <w:rsid w:val="00662425"/>
    <w:rsid w:val="0066436F"/>
    <w:rsid w:val="00672E40"/>
    <w:rsid w:val="00686A0E"/>
    <w:rsid w:val="00687496"/>
    <w:rsid w:val="00694FFB"/>
    <w:rsid w:val="0069625F"/>
    <w:rsid w:val="006A7E77"/>
    <w:rsid w:val="006B120A"/>
    <w:rsid w:val="006B3547"/>
    <w:rsid w:val="006B73B2"/>
    <w:rsid w:val="006C38D4"/>
    <w:rsid w:val="006C6439"/>
    <w:rsid w:val="006D0F94"/>
    <w:rsid w:val="006D2219"/>
    <w:rsid w:val="006D3B3F"/>
    <w:rsid w:val="006D64D4"/>
    <w:rsid w:val="006D6C27"/>
    <w:rsid w:val="006E5178"/>
    <w:rsid w:val="006E6175"/>
    <w:rsid w:val="006E7D79"/>
    <w:rsid w:val="006F1954"/>
    <w:rsid w:val="0070117F"/>
    <w:rsid w:val="007019FE"/>
    <w:rsid w:val="0070761A"/>
    <w:rsid w:val="0071229C"/>
    <w:rsid w:val="007135A7"/>
    <w:rsid w:val="00716E8A"/>
    <w:rsid w:val="0071792E"/>
    <w:rsid w:val="00721934"/>
    <w:rsid w:val="007247A0"/>
    <w:rsid w:val="00730831"/>
    <w:rsid w:val="007378D3"/>
    <w:rsid w:val="007400D6"/>
    <w:rsid w:val="00743459"/>
    <w:rsid w:val="00744F3A"/>
    <w:rsid w:val="00746485"/>
    <w:rsid w:val="007466DD"/>
    <w:rsid w:val="00747AD2"/>
    <w:rsid w:val="00755F1C"/>
    <w:rsid w:val="0076680E"/>
    <w:rsid w:val="0077145F"/>
    <w:rsid w:val="00773472"/>
    <w:rsid w:val="00773876"/>
    <w:rsid w:val="00773A5D"/>
    <w:rsid w:val="00773F16"/>
    <w:rsid w:val="00775C48"/>
    <w:rsid w:val="00781991"/>
    <w:rsid w:val="00787710"/>
    <w:rsid w:val="00791DA8"/>
    <w:rsid w:val="0079210D"/>
    <w:rsid w:val="007926E8"/>
    <w:rsid w:val="0079335F"/>
    <w:rsid w:val="007937DF"/>
    <w:rsid w:val="00793BB4"/>
    <w:rsid w:val="007A2858"/>
    <w:rsid w:val="007A2A2C"/>
    <w:rsid w:val="007B1398"/>
    <w:rsid w:val="007B1D54"/>
    <w:rsid w:val="007B343E"/>
    <w:rsid w:val="007B35EA"/>
    <w:rsid w:val="007B5724"/>
    <w:rsid w:val="007C109F"/>
    <w:rsid w:val="007C5394"/>
    <w:rsid w:val="007C5485"/>
    <w:rsid w:val="007C59D0"/>
    <w:rsid w:val="007C7D7C"/>
    <w:rsid w:val="007D21B3"/>
    <w:rsid w:val="007E0419"/>
    <w:rsid w:val="007E18C7"/>
    <w:rsid w:val="007E1DEC"/>
    <w:rsid w:val="007E4766"/>
    <w:rsid w:val="007E56FB"/>
    <w:rsid w:val="007E5892"/>
    <w:rsid w:val="007E5C67"/>
    <w:rsid w:val="007E7890"/>
    <w:rsid w:val="007F581E"/>
    <w:rsid w:val="008007BA"/>
    <w:rsid w:val="008036AF"/>
    <w:rsid w:val="00804045"/>
    <w:rsid w:val="008062BA"/>
    <w:rsid w:val="00806BFA"/>
    <w:rsid w:val="00807130"/>
    <w:rsid w:val="00807CBB"/>
    <w:rsid w:val="00816561"/>
    <w:rsid w:val="00816D7F"/>
    <w:rsid w:val="00823267"/>
    <w:rsid w:val="008279FB"/>
    <w:rsid w:val="00832161"/>
    <w:rsid w:val="00833120"/>
    <w:rsid w:val="00833570"/>
    <w:rsid w:val="00836EF7"/>
    <w:rsid w:val="008413C2"/>
    <w:rsid w:val="00842A28"/>
    <w:rsid w:val="008449AE"/>
    <w:rsid w:val="00845FF0"/>
    <w:rsid w:val="008470EF"/>
    <w:rsid w:val="00847BBD"/>
    <w:rsid w:val="0085120F"/>
    <w:rsid w:val="008551A0"/>
    <w:rsid w:val="008565D7"/>
    <w:rsid w:val="00857240"/>
    <w:rsid w:val="008578D2"/>
    <w:rsid w:val="008605D8"/>
    <w:rsid w:val="00862E36"/>
    <w:rsid w:val="008633E1"/>
    <w:rsid w:val="00865DF4"/>
    <w:rsid w:val="00866E5B"/>
    <w:rsid w:val="00870D3B"/>
    <w:rsid w:val="00873929"/>
    <w:rsid w:val="0087483D"/>
    <w:rsid w:val="00875EBC"/>
    <w:rsid w:val="008800DC"/>
    <w:rsid w:val="008801D8"/>
    <w:rsid w:val="008832B2"/>
    <w:rsid w:val="00883A3B"/>
    <w:rsid w:val="008866AA"/>
    <w:rsid w:val="00886873"/>
    <w:rsid w:val="008940C8"/>
    <w:rsid w:val="0089482A"/>
    <w:rsid w:val="00897E8C"/>
    <w:rsid w:val="008A097A"/>
    <w:rsid w:val="008A6121"/>
    <w:rsid w:val="008A7971"/>
    <w:rsid w:val="008B2AA7"/>
    <w:rsid w:val="008B4747"/>
    <w:rsid w:val="008B5063"/>
    <w:rsid w:val="008B5A26"/>
    <w:rsid w:val="008B7456"/>
    <w:rsid w:val="008D124C"/>
    <w:rsid w:val="008D37D5"/>
    <w:rsid w:val="008E3D5D"/>
    <w:rsid w:val="008E6D6E"/>
    <w:rsid w:val="008E7B91"/>
    <w:rsid w:val="008F48E1"/>
    <w:rsid w:val="008F785F"/>
    <w:rsid w:val="0090108D"/>
    <w:rsid w:val="00904869"/>
    <w:rsid w:val="00904872"/>
    <w:rsid w:val="00906CFC"/>
    <w:rsid w:val="00911C12"/>
    <w:rsid w:val="00920BCA"/>
    <w:rsid w:val="009252A5"/>
    <w:rsid w:val="0092623A"/>
    <w:rsid w:val="00926AF5"/>
    <w:rsid w:val="00927150"/>
    <w:rsid w:val="00931EB8"/>
    <w:rsid w:val="00942C8F"/>
    <w:rsid w:val="00943C37"/>
    <w:rsid w:val="00947A74"/>
    <w:rsid w:val="009527DD"/>
    <w:rsid w:val="009534A1"/>
    <w:rsid w:val="0095380C"/>
    <w:rsid w:val="00954F89"/>
    <w:rsid w:val="00965398"/>
    <w:rsid w:val="009675CA"/>
    <w:rsid w:val="00973190"/>
    <w:rsid w:val="00976592"/>
    <w:rsid w:val="0098343D"/>
    <w:rsid w:val="00984AD5"/>
    <w:rsid w:val="00985733"/>
    <w:rsid w:val="00986EB4"/>
    <w:rsid w:val="009A3790"/>
    <w:rsid w:val="009A5FA8"/>
    <w:rsid w:val="009A7909"/>
    <w:rsid w:val="009B18BB"/>
    <w:rsid w:val="009B1A8E"/>
    <w:rsid w:val="009B3875"/>
    <w:rsid w:val="009C1026"/>
    <w:rsid w:val="009C2126"/>
    <w:rsid w:val="009C2C4C"/>
    <w:rsid w:val="009C3A5D"/>
    <w:rsid w:val="009C4648"/>
    <w:rsid w:val="009C69A0"/>
    <w:rsid w:val="009C782E"/>
    <w:rsid w:val="009D2C10"/>
    <w:rsid w:val="009D2E66"/>
    <w:rsid w:val="009D553B"/>
    <w:rsid w:val="009D6CBB"/>
    <w:rsid w:val="009E06AF"/>
    <w:rsid w:val="009E3AFF"/>
    <w:rsid w:val="009E7EA8"/>
    <w:rsid w:val="009F7E71"/>
    <w:rsid w:val="00A02D71"/>
    <w:rsid w:val="00A0364E"/>
    <w:rsid w:val="00A072B4"/>
    <w:rsid w:val="00A072B8"/>
    <w:rsid w:val="00A07601"/>
    <w:rsid w:val="00A07C7A"/>
    <w:rsid w:val="00A12EB9"/>
    <w:rsid w:val="00A13022"/>
    <w:rsid w:val="00A14F42"/>
    <w:rsid w:val="00A20B7F"/>
    <w:rsid w:val="00A24320"/>
    <w:rsid w:val="00A24EF0"/>
    <w:rsid w:val="00A3274A"/>
    <w:rsid w:val="00A371B3"/>
    <w:rsid w:val="00A377B5"/>
    <w:rsid w:val="00A40A76"/>
    <w:rsid w:val="00A411AD"/>
    <w:rsid w:val="00A4321D"/>
    <w:rsid w:val="00A453EF"/>
    <w:rsid w:val="00A45E5A"/>
    <w:rsid w:val="00A50489"/>
    <w:rsid w:val="00A51012"/>
    <w:rsid w:val="00A56406"/>
    <w:rsid w:val="00A57623"/>
    <w:rsid w:val="00A613AA"/>
    <w:rsid w:val="00A62A9D"/>
    <w:rsid w:val="00A62ADA"/>
    <w:rsid w:val="00A6333B"/>
    <w:rsid w:val="00A63389"/>
    <w:rsid w:val="00A65EB5"/>
    <w:rsid w:val="00A71930"/>
    <w:rsid w:val="00A733A7"/>
    <w:rsid w:val="00A734D9"/>
    <w:rsid w:val="00A739B9"/>
    <w:rsid w:val="00A74A79"/>
    <w:rsid w:val="00A74CF5"/>
    <w:rsid w:val="00A761E6"/>
    <w:rsid w:val="00A800B9"/>
    <w:rsid w:val="00A8147B"/>
    <w:rsid w:val="00AA05EF"/>
    <w:rsid w:val="00AA14BB"/>
    <w:rsid w:val="00AA3035"/>
    <w:rsid w:val="00AA461D"/>
    <w:rsid w:val="00AB1A22"/>
    <w:rsid w:val="00AB2598"/>
    <w:rsid w:val="00AB3DD0"/>
    <w:rsid w:val="00AB432C"/>
    <w:rsid w:val="00AB5B6F"/>
    <w:rsid w:val="00AB5D2F"/>
    <w:rsid w:val="00AB7D0C"/>
    <w:rsid w:val="00AC0522"/>
    <w:rsid w:val="00AD30A7"/>
    <w:rsid w:val="00AD3236"/>
    <w:rsid w:val="00AD3813"/>
    <w:rsid w:val="00AD5D2A"/>
    <w:rsid w:val="00AD6E73"/>
    <w:rsid w:val="00AD6F8E"/>
    <w:rsid w:val="00AD7047"/>
    <w:rsid w:val="00AE0C10"/>
    <w:rsid w:val="00AE27C6"/>
    <w:rsid w:val="00AF6B70"/>
    <w:rsid w:val="00B068D1"/>
    <w:rsid w:val="00B076EE"/>
    <w:rsid w:val="00B107D7"/>
    <w:rsid w:val="00B24368"/>
    <w:rsid w:val="00B25847"/>
    <w:rsid w:val="00B31FB2"/>
    <w:rsid w:val="00B32C87"/>
    <w:rsid w:val="00B3425E"/>
    <w:rsid w:val="00B34316"/>
    <w:rsid w:val="00B37C9D"/>
    <w:rsid w:val="00B40D43"/>
    <w:rsid w:val="00B46AD0"/>
    <w:rsid w:val="00B50661"/>
    <w:rsid w:val="00B56784"/>
    <w:rsid w:val="00B60F31"/>
    <w:rsid w:val="00B643D2"/>
    <w:rsid w:val="00B75543"/>
    <w:rsid w:val="00B75FE2"/>
    <w:rsid w:val="00B76F03"/>
    <w:rsid w:val="00B80D73"/>
    <w:rsid w:val="00B839BF"/>
    <w:rsid w:val="00B85608"/>
    <w:rsid w:val="00B85E11"/>
    <w:rsid w:val="00B90A78"/>
    <w:rsid w:val="00B9112C"/>
    <w:rsid w:val="00B957E6"/>
    <w:rsid w:val="00BA0EC2"/>
    <w:rsid w:val="00BA221E"/>
    <w:rsid w:val="00BA409E"/>
    <w:rsid w:val="00BA558F"/>
    <w:rsid w:val="00BA59B1"/>
    <w:rsid w:val="00BA5BFB"/>
    <w:rsid w:val="00BB19E7"/>
    <w:rsid w:val="00BB4531"/>
    <w:rsid w:val="00BB79AC"/>
    <w:rsid w:val="00BB7AEE"/>
    <w:rsid w:val="00BC280B"/>
    <w:rsid w:val="00BC42BA"/>
    <w:rsid w:val="00BC6B74"/>
    <w:rsid w:val="00BC6BFD"/>
    <w:rsid w:val="00BD125A"/>
    <w:rsid w:val="00BD21B1"/>
    <w:rsid w:val="00BD2E7F"/>
    <w:rsid w:val="00BD388D"/>
    <w:rsid w:val="00BD51B0"/>
    <w:rsid w:val="00BD7A61"/>
    <w:rsid w:val="00BE154F"/>
    <w:rsid w:val="00BE2E07"/>
    <w:rsid w:val="00BE3122"/>
    <w:rsid w:val="00BE42CF"/>
    <w:rsid w:val="00BE45AC"/>
    <w:rsid w:val="00BE6034"/>
    <w:rsid w:val="00BF3617"/>
    <w:rsid w:val="00BF5614"/>
    <w:rsid w:val="00BF7E91"/>
    <w:rsid w:val="00C0039D"/>
    <w:rsid w:val="00C04E60"/>
    <w:rsid w:val="00C05610"/>
    <w:rsid w:val="00C13F47"/>
    <w:rsid w:val="00C167E0"/>
    <w:rsid w:val="00C16B50"/>
    <w:rsid w:val="00C17068"/>
    <w:rsid w:val="00C17C27"/>
    <w:rsid w:val="00C20054"/>
    <w:rsid w:val="00C207FF"/>
    <w:rsid w:val="00C208A9"/>
    <w:rsid w:val="00C234C1"/>
    <w:rsid w:val="00C27B49"/>
    <w:rsid w:val="00C300EB"/>
    <w:rsid w:val="00C300F8"/>
    <w:rsid w:val="00C31382"/>
    <w:rsid w:val="00C33D01"/>
    <w:rsid w:val="00C36717"/>
    <w:rsid w:val="00C3708C"/>
    <w:rsid w:val="00C37790"/>
    <w:rsid w:val="00C42C4F"/>
    <w:rsid w:val="00C46204"/>
    <w:rsid w:val="00C46D32"/>
    <w:rsid w:val="00C5101F"/>
    <w:rsid w:val="00C55B87"/>
    <w:rsid w:val="00C56D19"/>
    <w:rsid w:val="00C6060E"/>
    <w:rsid w:val="00C638ED"/>
    <w:rsid w:val="00C6554B"/>
    <w:rsid w:val="00C65CEC"/>
    <w:rsid w:val="00C66CEC"/>
    <w:rsid w:val="00C72A68"/>
    <w:rsid w:val="00C72F54"/>
    <w:rsid w:val="00C90F24"/>
    <w:rsid w:val="00C964F2"/>
    <w:rsid w:val="00C9734F"/>
    <w:rsid w:val="00CA52DF"/>
    <w:rsid w:val="00CA5FDB"/>
    <w:rsid w:val="00CB34FC"/>
    <w:rsid w:val="00CC1479"/>
    <w:rsid w:val="00CC15A1"/>
    <w:rsid w:val="00CC7C0A"/>
    <w:rsid w:val="00CD1FA8"/>
    <w:rsid w:val="00CD3ED2"/>
    <w:rsid w:val="00CD73BA"/>
    <w:rsid w:val="00CE1C41"/>
    <w:rsid w:val="00CE472F"/>
    <w:rsid w:val="00CE5F3C"/>
    <w:rsid w:val="00CE7CCA"/>
    <w:rsid w:val="00CF0655"/>
    <w:rsid w:val="00D03298"/>
    <w:rsid w:val="00D06659"/>
    <w:rsid w:val="00D07DDB"/>
    <w:rsid w:val="00D10CDF"/>
    <w:rsid w:val="00D12505"/>
    <w:rsid w:val="00D126BF"/>
    <w:rsid w:val="00D14475"/>
    <w:rsid w:val="00D15995"/>
    <w:rsid w:val="00D16AC2"/>
    <w:rsid w:val="00D22DFC"/>
    <w:rsid w:val="00D279C6"/>
    <w:rsid w:val="00D32D52"/>
    <w:rsid w:val="00D353EF"/>
    <w:rsid w:val="00D356F3"/>
    <w:rsid w:val="00D35993"/>
    <w:rsid w:val="00D4109D"/>
    <w:rsid w:val="00D45DD2"/>
    <w:rsid w:val="00D46009"/>
    <w:rsid w:val="00D474FA"/>
    <w:rsid w:val="00D525FF"/>
    <w:rsid w:val="00D53230"/>
    <w:rsid w:val="00D539E1"/>
    <w:rsid w:val="00D57D05"/>
    <w:rsid w:val="00D6665E"/>
    <w:rsid w:val="00D72A7C"/>
    <w:rsid w:val="00D73D95"/>
    <w:rsid w:val="00D745EB"/>
    <w:rsid w:val="00D7485C"/>
    <w:rsid w:val="00D74884"/>
    <w:rsid w:val="00D76066"/>
    <w:rsid w:val="00D77DD0"/>
    <w:rsid w:val="00D84308"/>
    <w:rsid w:val="00D84525"/>
    <w:rsid w:val="00D870B7"/>
    <w:rsid w:val="00D94B3C"/>
    <w:rsid w:val="00DA131F"/>
    <w:rsid w:val="00DA1912"/>
    <w:rsid w:val="00DA270A"/>
    <w:rsid w:val="00DA27B7"/>
    <w:rsid w:val="00DA6142"/>
    <w:rsid w:val="00DB02D3"/>
    <w:rsid w:val="00DB618A"/>
    <w:rsid w:val="00DB672F"/>
    <w:rsid w:val="00DC3D07"/>
    <w:rsid w:val="00DC7307"/>
    <w:rsid w:val="00DD311D"/>
    <w:rsid w:val="00DD3C66"/>
    <w:rsid w:val="00DD53BE"/>
    <w:rsid w:val="00DE163F"/>
    <w:rsid w:val="00DE1F3C"/>
    <w:rsid w:val="00DE489F"/>
    <w:rsid w:val="00DE4DF5"/>
    <w:rsid w:val="00DF5930"/>
    <w:rsid w:val="00DF5CA5"/>
    <w:rsid w:val="00DF765C"/>
    <w:rsid w:val="00DF7899"/>
    <w:rsid w:val="00E015D8"/>
    <w:rsid w:val="00E01B31"/>
    <w:rsid w:val="00E02F3F"/>
    <w:rsid w:val="00E070F9"/>
    <w:rsid w:val="00E169D8"/>
    <w:rsid w:val="00E171F6"/>
    <w:rsid w:val="00E2302C"/>
    <w:rsid w:val="00E235B7"/>
    <w:rsid w:val="00E23748"/>
    <w:rsid w:val="00E26363"/>
    <w:rsid w:val="00E265AA"/>
    <w:rsid w:val="00E26EA1"/>
    <w:rsid w:val="00E27F61"/>
    <w:rsid w:val="00E33255"/>
    <w:rsid w:val="00E34576"/>
    <w:rsid w:val="00E35DB7"/>
    <w:rsid w:val="00E44C8E"/>
    <w:rsid w:val="00E517D0"/>
    <w:rsid w:val="00E55E04"/>
    <w:rsid w:val="00E6130C"/>
    <w:rsid w:val="00E619C2"/>
    <w:rsid w:val="00E66422"/>
    <w:rsid w:val="00E71158"/>
    <w:rsid w:val="00E71911"/>
    <w:rsid w:val="00E72904"/>
    <w:rsid w:val="00E73D5A"/>
    <w:rsid w:val="00E75B58"/>
    <w:rsid w:val="00E81E7C"/>
    <w:rsid w:val="00E82874"/>
    <w:rsid w:val="00E906C8"/>
    <w:rsid w:val="00E93D5E"/>
    <w:rsid w:val="00EA1ED5"/>
    <w:rsid w:val="00EA229A"/>
    <w:rsid w:val="00EA3631"/>
    <w:rsid w:val="00EA3DD6"/>
    <w:rsid w:val="00EB0A56"/>
    <w:rsid w:val="00EB1E31"/>
    <w:rsid w:val="00EB2F5A"/>
    <w:rsid w:val="00EB533E"/>
    <w:rsid w:val="00EC1B5D"/>
    <w:rsid w:val="00EC2791"/>
    <w:rsid w:val="00EC2E46"/>
    <w:rsid w:val="00EC33C9"/>
    <w:rsid w:val="00EC7064"/>
    <w:rsid w:val="00ED013D"/>
    <w:rsid w:val="00ED1506"/>
    <w:rsid w:val="00ED22C1"/>
    <w:rsid w:val="00ED28C0"/>
    <w:rsid w:val="00ED4BC8"/>
    <w:rsid w:val="00ED4F4A"/>
    <w:rsid w:val="00ED5B40"/>
    <w:rsid w:val="00EE045E"/>
    <w:rsid w:val="00EE0597"/>
    <w:rsid w:val="00EE37AE"/>
    <w:rsid w:val="00EE4C07"/>
    <w:rsid w:val="00EF6454"/>
    <w:rsid w:val="00EF6535"/>
    <w:rsid w:val="00EF781C"/>
    <w:rsid w:val="00EF7E7B"/>
    <w:rsid w:val="00F0094B"/>
    <w:rsid w:val="00F01CF7"/>
    <w:rsid w:val="00F037A1"/>
    <w:rsid w:val="00F06304"/>
    <w:rsid w:val="00F10F55"/>
    <w:rsid w:val="00F15CC2"/>
    <w:rsid w:val="00F15F87"/>
    <w:rsid w:val="00F16A05"/>
    <w:rsid w:val="00F20D0B"/>
    <w:rsid w:val="00F26027"/>
    <w:rsid w:val="00F3083E"/>
    <w:rsid w:val="00F35315"/>
    <w:rsid w:val="00F355BC"/>
    <w:rsid w:val="00F478BC"/>
    <w:rsid w:val="00F50D11"/>
    <w:rsid w:val="00F51A0F"/>
    <w:rsid w:val="00F54609"/>
    <w:rsid w:val="00F601FD"/>
    <w:rsid w:val="00F61C09"/>
    <w:rsid w:val="00F658A6"/>
    <w:rsid w:val="00F66649"/>
    <w:rsid w:val="00F66B55"/>
    <w:rsid w:val="00F6722B"/>
    <w:rsid w:val="00F72628"/>
    <w:rsid w:val="00F73409"/>
    <w:rsid w:val="00F73730"/>
    <w:rsid w:val="00F76B6B"/>
    <w:rsid w:val="00F83AFD"/>
    <w:rsid w:val="00F92A14"/>
    <w:rsid w:val="00FA1583"/>
    <w:rsid w:val="00FA47EB"/>
    <w:rsid w:val="00FA5DF3"/>
    <w:rsid w:val="00FA5E84"/>
    <w:rsid w:val="00FA766E"/>
    <w:rsid w:val="00FB6924"/>
    <w:rsid w:val="00FB70F4"/>
    <w:rsid w:val="00FB7D5F"/>
    <w:rsid w:val="00FC2963"/>
    <w:rsid w:val="00FC5C38"/>
    <w:rsid w:val="00FC60E7"/>
    <w:rsid w:val="00FC72DC"/>
    <w:rsid w:val="00FD130B"/>
    <w:rsid w:val="00FD34DB"/>
    <w:rsid w:val="00FD647D"/>
    <w:rsid w:val="00FE29CA"/>
    <w:rsid w:val="00FE31C4"/>
    <w:rsid w:val="00FE3266"/>
    <w:rsid w:val="00FE49B0"/>
    <w:rsid w:val="00FF5485"/>
    <w:rsid w:val="00FF6215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9F0BF"/>
  <w15:docId w15:val="{7EE6396E-C81F-4660-BFD1-B0022A9D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CDF"/>
    <w:pPr>
      <w:spacing w:before="120" w:after="120"/>
      <w:jc w:val="both"/>
    </w:pPr>
    <w:rPr>
      <w:rFonts w:ascii="Cambria" w:eastAsia="Times New Roman" w:hAnsi="Cambria" w:cs="Times New Roman"/>
      <w:lang w:val="sk-SK"/>
    </w:rPr>
  </w:style>
  <w:style w:type="paragraph" w:styleId="Nadpis1">
    <w:name w:val="heading 1"/>
    <w:basedOn w:val="Normlny"/>
    <w:uiPriority w:val="9"/>
    <w:qFormat/>
    <w:rsid w:val="00332321"/>
    <w:pPr>
      <w:numPr>
        <w:numId w:val="3"/>
      </w:numPr>
      <w:tabs>
        <w:tab w:val="left" w:pos="1134"/>
      </w:tabs>
      <w:spacing w:before="240" w:after="240"/>
      <w:ind w:left="1134" w:hanging="1134"/>
      <w:outlineLvl w:val="0"/>
    </w:pPr>
    <w:rPr>
      <w:b/>
      <w:bCs/>
      <w:sz w:val="28"/>
      <w:szCs w:val="36"/>
    </w:rPr>
  </w:style>
  <w:style w:type="paragraph" w:styleId="Nadpis2">
    <w:name w:val="heading 2"/>
    <w:basedOn w:val="Normlny"/>
    <w:uiPriority w:val="9"/>
    <w:unhideWhenUsed/>
    <w:qFormat/>
    <w:rsid w:val="009F7E71"/>
    <w:pPr>
      <w:tabs>
        <w:tab w:val="left" w:pos="567"/>
      </w:tabs>
      <w:ind w:left="567"/>
      <w:outlineLvl w:val="1"/>
    </w:pPr>
    <w:rPr>
      <w:b/>
      <w:bCs/>
      <w:sz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link w:val="OdsekzoznamuChar"/>
    <w:uiPriority w:val="1"/>
    <w:qFormat/>
    <w:pPr>
      <w:ind w:left="844" w:hanging="425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obsahu">
    <w:name w:val="TOC Heading"/>
    <w:basedOn w:val="Nadpis1"/>
    <w:next w:val="Normlny"/>
    <w:uiPriority w:val="39"/>
    <w:unhideWhenUsed/>
    <w:qFormat/>
    <w:rsid w:val="00A13022"/>
    <w:pPr>
      <w:keepNext/>
      <w:keepLines/>
      <w:widowControl/>
      <w:autoSpaceDE/>
      <w:autoSpaceDN/>
      <w:spacing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17386E"/>
    <w:pPr>
      <w:tabs>
        <w:tab w:val="left" w:pos="880"/>
        <w:tab w:val="left" w:pos="1134"/>
        <w:tab w:val="right" w:leader="dot" w:pos="9310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651DE9"/>
    <w:pPr>
      <w:tabs>
        <w:tab w:val="left" w:pos="1418"/>
        <w:tab w:val="right" w:leader="dot" w:pos="9310"/>
      </w:tabs>
      <w:spacing w:after="100"/>
      <w:ind w:left="220"/>
    </w:pPr>
  </w:style>
  <w:style w:type="character" w:styleId="Hypertextovprepojenie">
    <w:name w:val="Hyperlink"/>
    <w:basedOn w:val="Predvolenpsmoodseku"/>
    <w:uiPriority w:val="99"/>
    <w:unhideWhenUsed/>
    <w:rsid w:val="00A13022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nhideWhenUsed/>
    <w:rsid w:val="00F15CC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15CC2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F15CC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15CC2"/>
    <w:rPr>
      <w:rFonts w:ascii="Times New Roman" w:eastAsia="Times New Roman" w:hAnsi="Times New Roman" w:cs="Times New Roman"/>
      <w:lang w:val="sk-SK"/>
    </w:rPr>
  </w:style>
  <w:style w:type="character" w:styleId="Jemnodkaz">
    <w:name w:val="Subtle Reference"/>
    <w:basedOn w:val="Predvolenpsmoodseku"/>
    <w:uiPriority w:val="31"/>
    <w:qFormat/>
    <w:rsid w:val="00CB34FC"/>
    <w:rPr>
      <w:smallCaps/>
      <w:color w:val="5A5A5A" w:themeColor="text1" w:themeTint="A5"/>
    </w:rPr>
  </w:style>
  <w:style w:type="character" w:styleId="Odkaznakomentr">
    <w:name w:val="annotation reference"/>
    <w:basedOn w:val="Predvolenpsmoodseku"/>
    <w:uiPriority w:val="99"/>
    <w:semiHidden/>
    <w:unhideWhenUsed/>
    <w:rsid w:val="007122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22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229C"/>
    <w:rPr>
      <w:rFonts w:ascii="Cambria" w:eastAsia="Times New Roman" w:hAnsi="Cambria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22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229C"/>
    <w:rPr>
      <w:rFonts w:ascii="Cambria" w:eastAsia="Times New Roman" w:hAnsi="Cambria" w:cs="Times New Roman"/>
      <w:b/>
      <w:bCs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6060E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D1A1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D1A16"/>
    <w:rPr>
      <w:rFonts w:ascii="Cambria" w:eastAsia="Times New Roman" w:hAnsi="Cambria" w:cs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D1A16"/>
    <w:rPr>
      <w:vertAlign w:val="superscript"/>
    </w:rPr>
  </w:style>
  <w:style w:type="character" w:customStyle="1" w:styleId="OdsekzoznamuChar">
    <w:name w:val="Odsek zoznamu Char"/>
    <w:link w:val="Odsekzoznamu"/>
    <w:uiPriority w:val="1"/>
    <w:rsid w:val="00B076EE"/>
    <w:rPr>
      <w:rFonts w:ascii="Cambria" w:eastAsia="Times New Roman" w:hAnsi="Cambria" w:cs="Times New Roman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79A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79AC"/>
    <w:rPr>
      <w:rFonts w:ascii="Segoe UI" w:eastAsia="Times New Roman" w:hAnsi="Segoe UI" w:cs="Segoe UI"/>
      <w:sz w:val="18"/>
      <w:szCs w:val="18"/>
      <w:lang w:val="sk-SK"/>
    </w:rPr>
  </w:style>
  <w:style w:type="paragraph" w:styleId="Revzia">
    <w:name w:val="Revision"/>
    <w:hidden/>
    <w:uiPriority w:val="99"/>
    <w:semiHidden/>
    <w:rsid w:val="00445CA0"/>
    <w:pPr>
      <w:widowControl/>
      <w:autoSpaceDE/>
      <w:autoSpaceDN/>
    </w:pPr>
    <w:rPr>
      <w:rFonts w:ascii="Cambria" w:eastAsia="Times New Roman" w:hAnsi="Cambria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C3621-518E-487A-8B30-855614A81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7731</Words>
  <Characters>44068</Characters>
  <DocSecurity>0</DocSecurity>
  <Lines>367</Lines>
  <Paragraphs>103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2021-08-27T09:54:00Z</dcterms:created>
  <dcterms:modified xsi:type="dcterms:W3CDTF">2021-08-27T09:54:00Z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2014-09-04T00:00:00Z</vt:filetime>
  </property>
  <property fmtid="{D5CDD505-2E9C-101B-9397-08002B2CF9AE}" pid="3" name="LastSaved">
    <vt:filetime>2021-02-19T00:00:00Z</vt:filetime>
  </property>
</Properties>
</file>